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22EDDC10" w14:textId="6EBA1804" w:rsidR="00051B69" w:rsidRPr="004D0102" w:rsidRDefault="004D0102" w:rsidP="004D0102">
      <w:pPr>
        <w:widowControl w:val="0"/>
        <w:spacing w:after="160"/>
        <w:jc w:val="center"/>
        <w:rPr>
          <w:rFonts w:ascii="GHEA Grapalat" w:hAnsi="GHEA Grapalat"/>
          <w:lang w:val="hy-AM"/>
        </w:rPr>
      </w:pPr>
      <w:r w:rsidRPr="00916B57">
        <w:rPr>
          <w:rFonts w:ascii="GHEA Grapalat" w:hAnsi="GHEA Grapalat"/>
        </w:rPr>
        <w:t>О ЗАПРОСЕ КОТИРОВОК</w:t>
      </w:r>
    </w:p>
    <w:p w14:paraId="1A2004B1" w14:textId="6ADDF5CA"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DD3CB5">
        <w:rPr>
          <w:rFonts w:ascii="GHEA Grapalat" w:hAnsi="GHEA Grapalat"/>
          <w:lang w:val="hy-AM"/>
        </w:rPr>
        <w:t>26</w:t>
      </w:r>
      <w:r w:rsidRPr="00051B69">
        <w:rPr>
          <w:rFonts w:ascii="GHEA Grapalat" w:hAnsi="GHEA Grapalat"/>
          <w:lang w:val="hy-AM"/>
        </w:rPr>
        <w:t>.</w:t>
      </w:r>
      <w:r w:rsidR="00DD3CB5">
        <w:rPr>
          <w:rFonts w:ascii="GHEA Grapalat" w:hAnsi="GHEA Grapalat"/>
          <w:lang w:val="hy-AM"/>
        </w:rPr>
        <w:t>11</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25</w:t>
      </w:r>
      <w:r w:rsidRPr="00051B69">
        <w:rPr>
          <w:rFonts w:ascii="GHEA Grapalat" w:hAnsi="GHEA Grapalat"/>
        </w:rPr>
        <w:t xml:space="preserve"> года N </w:t>
      </w:r>
      <w:r w:rsidRPr="00051B69">
        <w:rPr>
          <w:rFonts w:ascii="GHEA Grapalat" w:hAnsi="GHEA Grapalat"/>
          <w:lang w:val="hy-AM"/>
        </w:rPr>
        <w:t>1</w:t>
      </w:r>
    </w:p>
    <w:p w14:paraId="5960BA97" w14:textId="681CF283" w:rsidR="00051B69" w:rsidRP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4D0102">
        <w:rPr>
          <w:rFonts w:ascii="GHEA Grapalat" w:hAnsi="GHEA Grapalat"/>
        </w:rPr>
        <w:t>ԵՔ-ԳՀԽԾՁԲ-</w:t>
      </w:r>
      <w:r w:rsidR="00DD3CB5">
        <w:rPr>
          <w:rFonts w:ascii="GHEA Grapalat" w:hAnsi="GHEA Grapalat"/>
        </w:rPr>
        <w:t>25/45</w:t>
      </w:r>
    </w:p>
    <w:p w14:paraId="6EE306D9" w14:textId="77777777" w:rsidR="00051B69" w:rsidRPr="00051B69" w:rsidRDefault="00051B69" w:rsidP="00051B69">
      <w:pPr>
        <w:widowControl w:val="0"/>
        <w:spacing w:after="160"/>
        <w:ind w:firstLine="720"/>
        <w:jc w:val="both"/>
        <w:rPr>
          <w:rFonts w:ascii="GHEA Grapalat" w:hAnsi="GHEA Grapalat"/>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3E259267"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004D0102">
        <w:rPr>
          <w:rFonts w:ascii="GHEA Grapalat" w:hAnsi="GHEA Grapalat"/>
        </w:rPr>
        <w:t>ЗАПРОС КОТИРОВОК</w:t>
      </w:r>
      <w:r w:rsidRPr="00C428A0">
        <w:rPr>
          <w:rFonts w:ascii="GHEA Grapalat" w:hAnsi="GHEA Grapalat"/>
        </w:rPr>
        <w:t>,</w:t>
      </w:r>
      <w:r w:rsidRPr="00051B69">
        <w:rPr>
          <w:rFonts w:ascii="GHEA Grapalat" w:hAnsi="GHEA Grapalat"/>
        </w:rPr>
        <w:t xml:space="preserve"> который проводится одним этапом, посредством системы электронных закупок Armeps (</w:t>
      </w:r>
      <w:hyperlink r:id="rId8" w:history="1">
        <w:r w:rsidRPr="00051B69">
          <w:rPr>
            <w:rFonts w:ascii="GHEA Grapalat" w:hAnsi="GHEA Grapalat"/>
            <w:color w:val="0000FF"/>
            <w:u w:val="single"/>
          </w:rPr>
          <w:t>www.armeps.am</w:t>
        </w:r>
      </w:hyperlink>
      <w:r w:rsidRPr="00051B69">
        <w:rPr>
          <w:rFonts w:ascii="GHEA Grapalat" w:hAnsi="GHEA Grapalat"/>
        </w:rPr>
        <w:t>).</w:t>
      </w:r>
    </w:p>
    <w:p w14:paraId="2FFD1B43" w14:textId="3725326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услуг </w:t>
      </w:r>
      <w:r w:rsidR="00DD3CB5" w:rsidRPr="00DD3CB5">
        <w:rPr>
          <w:rFonts w:ascii="GHEA Grapalat" w:hAnsi="GHEA Grapalat"/>
          <w:b/>
          <w:bCs/>
        </w:rPr>
        <w:t xml:space="preserve">по контролю качества строительства футбольного поля на территории, прилегающей к образовательному комплексу «Олимпос» в административном районе Норк-Мараш </w:t>
      </w:r>
      <w:r w:rsidR="00E8682D" w:rsidRPr="00E8682D">
        <w:rPr>
          <w:rFonts w:ascii="GHEA Grapalat" w:hAnsi="GHEA Grapalat"/>
          <w:b/>
          <w:bCs/>
        </w:rPr>
        <w:t xml:space="preserve">города Еревана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C50A7C" w:rsidRDefault="00051B69" w:rsidP="00051B69">
      <w:pPr>
        <w:widowControl w:val="0"/>
        <w:spacing w:after="160"/>
        <w:ind w:firstLine="567"/>
        <w:jc w:val="both"/>
        <w:rPr>
          <w:rFonts w:ascii="GHEA Grapalat" w:hAnsi="GHEA Grapalat"/>
          <w:color w:val="EE0000"/>
          <w:spacing w:val="-6"/>
          <w:lang w:val="hy-AM"/>
        </w:rPr>
      </w:pPr>
      <w:r w:rsidRPr="00C50A7C">
        <w:rPr>
          <w:rFonts w:ascii="GHEA Grapalat" w:hAnsi="GHEA Grapalat"/>
          <w:color w:val="EE0000"/>
        </w:rPr>
        <w:t>Отобранный</w:t>
      </w:r>
      <w:r w:rsidRPr="00C50A7C">
        <w:rPr>
          <w:rFonts w:ascii="GHEA Grapalat" w:hAnsi="GHEA Grapalat"/>
          <w:color w:val="EE0000"/>
          <w:spacing w:val="-6"/>
        </w:rPr>
        <w:t xml:space="preserve"> участник определяется в соответствии с частью 2 статьи 44 Закона </w:t>
      </w:r>
      <w:r w:rsidRPr="00C50A7C">
        <w:rPr>
          <w:rFonts w:ascii="GHEA Grapalat" w:hAnsi="GHEA Grapalat"/>
          <w:color w:val="EE0000"/>
        </w:rPr>
        <w:t xml:space="preserve">РА "О закупках" </w:t>
      </w:r>
      <w:r w:rsidRPr="00C50A7C">
        <w:rPr>
          <w:rFonts w:ascii="GHEA Grapalat" w:hAnsi="GHEA Grapalat"/>
          <w:color w:val="EE0000"/>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C50A7C">
        <w:rPr>
          <w:rFonts w:ascii="GHEA Grapalat" w:hAnsi="GHEA Grapalat"/>
          <w:color w:val="EE0000"/>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63BE66EA"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hyperlink r:id="rId9">
        <w:r w:rsidRPr="00051B69">
          <w:rPr>
            <w:rFonts w:ascii="GHEA Grapalat" w:hAnsi="GHEA Grapalat"/>
          </w:rPr>
          <w:t>www.armeps.am</w:t>
        </w:r>
      </w:hyperlink>
      <w:r w:rsidRPr="00051B69">
        <w:rPr>
          <w:rFonts w:ascii="GHEA Grapalat" w:hAnsi="GHEA Grapalat"/>
        </w:rPr>
        <w:t xml:space="preserve">), </w:t>
      </w:r>
      <w:r w:rsidRPr="00051B69">
        <w:rPr>
          <w:rFonts w:ascii="GHEA Grapalat" w:hAnsi="GHEA Grapalat"/>
          <w:b/>
          <w:bCs/>
        </w:rPr>
        <w:t xml:space="preserve">до </w:t>
      </w:r>
      <w:r w:rsidR="006628B3">
        <w:rPr>
          <w:rFonts w:ascii="GHEA Grapalat" w:hAnsi="GHEA Grapalat"/>
          <w:b/>
          <w:bCs/>
          <w:sz w:val="20"/>
          <w:szCs w:val="20"/>
          <w:lang w:val="af-ZA"/>
        </w:rPr>
        <w:t>10:00</w:t>
      </w:r>
      <w:r w:rsidRPr="00051B69">
        <w:rPr>
          <w:rFonts w:ascii="GHEA Grapalat" w:hAnsi="GHEA Grapalat"/>
          <w:b/>
          <w:bCs/>
        </w:rPr>
        <w:t xml:space="preserve"> часов </w:t>
      </w:r>
      <w:r w:rsidR="00DD3CB5">
        <w:rPr>
          <w:rFonts w:ascii="GHEA Grapalat" w:hAnsi="GHEA Grapalat"/>
          <w:b/>
          <w:bCs/>
          <w:lang w:val="hy-AM"/>
        </w:rPr>
        <w:t>04.12.2025</w:t>
      </w:r>
      <w:r w:rsidR="006628B3">
        <w:rPr>
          <w:rFonts w:ascii="GHEA Grapalat" w:hAnsi="GHEA Grapalat"/>
          <w:b/>
          <w:bCs/>
          <w:lang w:val="hy-AM"/>
        </w:rPr>
        <w:t>г</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6EC0E2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6628B3">
        <w:rPr>
          <w:rFonts w:ascii="GHEA Grapalat" w:hAnsi="GHEA Grapalat"/>
          <w:b/>
          <w:bCs/>
          <w:sz w:val="20"/>
          <w:szCs w:val="20"/>
          <w:lang w:val="af-ZA"/>
        </w:rPr>
        <w:t>10:00</w:t>
      </w:r>
      <w:r w:rsidRPr="00051B69">
        <w:rPr>
          <w:rFonts w:ascii="GHEA Grapalat" w:hAnsi="GHEA Grapalat"/>
          <w:b/>
          <w:bCs/>
        </w:rPr>
        <w:t xml:space="preserve"> часов </w:t>
      </w:r>
      <w:r w:rsidR="00DD3CB5">
        <w:rPr>
          <w:rFonts w:ascii="GHEA Grapalat" w:hAnsi="GHEA Grapalat"/>
          <w:b/>
          <w:bCs/>
          <w:lang w:val="hy-AM"/>
        </w:rPr>
        <w:t>04.12.2025</w:t>
      </w:r>
      <w:r w:rsidR="006628B3">
        <w:rPr>
          <w:rFonts w:ascii="GHEA Grapalat" w:hAnsi="GHEA Grapalat"/>
          <w:b/>
          <w:bCs/>
          <w:lang w:val="hy-AM"/>
        </w:rPr>
        <w:t>г</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4454359C"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116E75" w:rsidRPr="00116E75">
        <w:rPr>
          <w:rFonts w:ascii="GHEA Grapalat" w:hAnsi="GHEA Grapalat"/>
        </w:rPr>
        <w:t>А. Амирханян</w:t>
      </w:r>
      <w:r w:rsidR="00C50A7C">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2DE7BAC8"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116E75">
        <w:rPr>
          <w:rFonts w:ascii="GHEA Grapalat" w:hAnsi="GHEA Grapalat"/>
          <w:lang w:val="hy-AM"/>
        </w:rPr>
        <w:t>001-317</w:t>
      </w:r>
    </w:p>
    <w:p w14:paraId="2197D786" w14:textId="39596CD3"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r w:rsidR="00116E75">
        <w:rPr>
          <w:rFonts w:ascii="GHEA Grapalat" w:hAnsi="GHEA Grapalat"/>
          <w:lang w:val="en-US"/>
        </w:rPr>
        <w:t>anahit</w:t>
      </w:r>
      <w:r w:rsidR="00116E75" w:rsidRPr="00116E75">
        <w:rPr>
          <w:rFonts w:ascii="GHEA Grapalat" w:hAnsi="GHEA Grapalat"/>
        </w:rPr>
        <w:t>.</w:t>
      </w:r>
      <w:r w:rsidR="00116E75">
        <w:rPr>
          <w:rFonts w:ascii="GHEA Grapalat" w:hAnsi="GHEA Grapalat"/>
          <w:lang w:val="en-US"/>
        </w:rPr>
        <w:t>amirkhanyan</w:t>
      </w:r>
      <w:r w:rsidR="00C50A7C" w:rsidRPr="00C50A7C">
        <w:rPr>
          <w:rFonts w:ascii="GHEA Grapalat" w:hAnsi="GHEA Grapalat"/>
        </w:rPr>
        <w:t>@</w:t>
      </w:r>
      <w:r w:rsidR="00C50A7C">
        <w:rPr>
          <w:rFonts w:ascii="GHEA Grapalat" w:hAnsi="GHEA Grapalat"/>
          <w:lang w:val="en-US"/>
        </w:rPr>
        <w:t>yerevan</w:t>
      </w:r>
      <w:r w:rsidR="00C50A7C" w:rsidRPr="00C50A7C">
        <w:rPr>
          <w:rFonts w:ascii="GHEA Grapalat" w:hAnsi="GHEA Grapalat"/>
        </w:rPr>
        <w:t>.</w:t>
      </w:r>
      <w:r w:rsidR="00C50A7C">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64A89BE3" w:rsidR="00051B69" w:rsidRPr="00051B69" w:rsidRDefault="004D0102" w:rsidP="00051B69">
      <w:pPr>
        <w:widowControl w:val="0"/>
        <w:spacing w:after="160"/>
        <w:ind w:right="-7"/>
        <w:jc w:val="center"/>
        <w:rPr>
          <w:rFonts w:ascii="GHEA Grapalat" w:hAnsi="GHEA Grapalat"/>
        </w:rPr>
      </w:pPr>
      <w:r w:rsidRPr="00051B69">
        <w:rPr>
          <w:rFonts w:ascii="GHEA Grapalat" w:hAnsi="GHEA Grapalat"/>
        </w:rPr>
        <w:t xml:space="preserve">НА </w:t>
      </w:r>
      <w:r>
        <w:rPr>
          <w:rFonts w:ascii="GHEA Grapalat" w:hAnsi="GHEA Grapalat"/>
        </w:rPr>
        <w:t>ЗАПРОС КОТИРОВОК</w:t>
      </w:r>
      <w:r w:rsidR="00051B69" w:rsidRPr="00051B69">
        <w:rPr>
          <w:rFonts w:ascii="GHEA Grapalat" w:hAnsi="GHEA Grapalat"/>
        </w:rPr>
        <w:t xml:space="preserve">, ОБЪЯВЛЕННЫЙ С ЦЕЛЬЮ ПРИОБРЕТЕНИЯ КОНСАЛТИНГОВЫХ </w:t>
      </w:r>
      <w:r w:rsidR="00B038ED" w:rsidRPr="00051B69">
        <w:rPr>
          <w:rFonts w:ascii="GHEA Grapalat" w:hAnsi="GHEA Grapalat"/>
        </w:rPr>
        <w:t>УСЛУГ</w:t>
      </w:r>
      <w:r w:rsidR="00B038ED">
        <w:rPr>
          <w:rFonts w:ascii="GHEA Grapalat" w:hAnsi="GHEA Grapalat"/>
        </w:rPr>
        <w:t xml:space="preserve"> </w:t>
      </w:r>
      <w:r w:rsidR="00DD3CB5" w:rsidRPr="00DD3CB5">
        <w:rPr>
          <w:rFonts w:ascii="GHEA Grapalat" w:hAnsi="GHEA Grapalat"/>
        </w:rPr>
        <w:t>ПО КОНТРОЛЮ КАЧЕСТВА СТРОИТЕЛЬСТВА ФУТБОЛЬНОГО ПОЛЯ НА ТЕРРИТОРИИ, ПРИЛЕГАЮЩЕЙ К ОБРАЗОВАТЕЛЬНОМУ КОМПЛЕКСУ «ОЛИМПОС» В АДМИНИСТРАТИВНОМ РАЙОНЕ НОРК-МАРАШ</w:t>
      </w:r>
      <w:r w:rsidR="00DD3CB5" w:rsidRPr="00E8682D">
        <w:rPr>
          <w:rFonts w:ascii="GHEA Grapalat" w:hAnsi="GHEA Grapalat"/>
        </w:rPr>
        <w:t xml:space="preserve"> </w:t>
      </w:r>
      <w:r w:rsidR="00E8682D" w:rsidRPr="00E8682D">
        <w:rPr>
          <w:rFonts w:ascii="GHEA Grapalat" w:hAnsi="GHEA Grapalat"/>
        </w:rPr>
        <w:t xml:space="preserve">ГОРОДА ЕРЕВАНА </w:t>
      </w:r>
      <w:r w:rsidR="00B038ED" w:rsidRPr="00051B69">
        <w:rPr>
          <w:rFonts w:ascii="GHEA Grapalat" w:hAnsi="GHEA Grapalat"/>
        </w:rPr>
        <w:t>ДЛЯ НУЖ</w:t>
      </w:r>
      <w:r w:rsidR="00051B69" w:rsidRPr="00051B69">
        <w:rPr>
          <w:rFonts w:ascii="GHEA Grapalat" w:hAnsi="GHEA Grapalat"/>
        </w:rPr>
        <w:t xml:space="preserve">Д </w:t>
      </w:r>
      <w:r w:rsidR="00051B69" w:rsidRPr="00051B69">
        <w:rPr>
          <w:rFonts w:ascii="GHEA Grapalat" w:hAnsi="GHEA Grapalat" w:cs="Calibri"/>
          <w:bCs/>
          <w:color w:val="000000" w:themeColor="text1"/>
        </w:rPr>
        <w:t>МЭРИИ Г. ЕРЕВАНА</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0" w:history="1">
        <w:r w:rsidRPr="00051B69">
          <w:rPr>
            <w:rFonts w:ascii="GHEA Grapalat" w:hAnsi="GHEA Grapalat"/>
            <w:i/>
            <w:color w:val="0000FF"/>
            <w:u w:val="single"/>
          </w:rPr>
          <w:t>www.procurement.am</w:t>
        </w:r>
      </w:hyperlink>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11"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0E53400B"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w:t>
      </w:r>
      <w:bookmarkStart w:id="2" w:name="_Hlk202796271"/>
      <w:r w:rsidR="00116E75" w:rsidRPr="00051B69">
        <w:rPr>
          <w:rFonts w:ascii="GHEA Grapalat" w:hAnsi="GHEA Grapalat"/>
          <w:b/>
        </w:rPr>
        <w:t xml:space="preserve">УСЛУГИ </w:t>
      </w:r>
      <w:r w:rsidR="00DD3CB5" w:rsidRPr="00DD3CB5">
        <w:rPr>
          <w:rFonts w:ascii="GHEA Grapalat" w:hAnsi="GHEA Grapalat"/>
          <w:b/>
        </w:rPr>
        <w:t>ПО КОНТРОЛЮ КАЧЕСТВА СТРОИТЕЛЬСТВА ФУТБОЛЬНОГО ПОЛЯ НА ТЕРРИТОРИИ, ПРИЛЕГАЮЩЕЙ К ОБРАЗОВАТЕЛЬНОМУ КОМПЛЕКСУ «ОЛИМПОС» В АДМИНИСТРАТИВНОМ РАЙОНЕ НОРК-МАРАШ</w:t>
      </w:r>
      <w:r w:rsidR="00DD3CB5">
        <w:rPr>
          <w:rFonts w:ascii="GHEA Grapalat" w:hAnsi="GHEA Grapalat"/>
          <w:b/>
          <w:lang w:val="hy-AM"/>
        </w:rPr>
        <w:t xml:space="preserve"> </w:t>
      </w:r>
      <w:r w:rsidR="00E8682D" w:rsidRPr="00E8682D">
        <w:rPr>
          <w:rFonts w:ascii="GHEA Grapalat" w:hAnsi="GHEA Grapalat"/>
          <w:b/>
        </w:rPr>
        <w:t>ГОРОДА ЕРЕВАНА</w:t>
      </w:r>
      <w:r w:rsidR="00E8682D" w:rsidRPr="0057621A">
        <w:rPr>
          <w:rFonts w:ascii="GHEA Grapalat" w:hAnsi="GHEA Grapalat"/>
          <w:b/>
        </w:rPr>
        <w:t xml:space="preserve"> </w:t>
      </w:r>
      <w:bookmarkEnd w:id="2"/>
      <w:r w:rsidR="00E8682D" w:rsidRPr="0057621A">
        <w:rPr>
          <w:rFonts w:ascii="GHEA Grapalat" w:hAnsi="GHEA Grapalat"/>
          <w:b/>
        </w:rPr>
        <w:t xml:space="preserve"> </w:t>
      </w:r>
      <w:r w:rsidR="00116E75" w:rsidRPr="00051B69">
        <w:rPr>
          <w:rFonts w:ascii="GHEA Grapalat" w:hAnsi="GHEA Grapalat"/>
          <w:b/>
        </w:rPr>
        <w:t>Д</w:t>
      </w:r>
      <w:r w:rsidRPr="00051B69">
        <w:rPr>
          <w:rFonts w:ascii="GHEA Grapalat" w:hAnsi="GHEA Grapalat"/>
          <w:b/>
        </w:rPr>
        <w:t>ЛЯ НУЖД МЭРИИ Г. ЕРЕВАНА</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34E78732"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w:t>
      </w:r>
      <w:r w:rsidR="004D0102">
        <w:rPr>
          <w:rFonts w:ascii="GHEA Grapalat" w:hAnsi="GHEA Grapalat"/>
          <w:b/>
        </w:rPr>
        <w:t>ЗАПРОС КОТИРОВОК</w:t>
      </w:r>
      <w:r w:rsidRPr="00051B69">
        <w:rPr>
          <w:rFonts w:ascii="GHEA Grapalat" w:hAnsi="GHEA Grapalat"/>
          <w:b/>
        </w:rPr>
        <w:t xml:space="preserve">,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28D804D2"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ИНСТРУКЦИЯ ПО ПОДГОТОВКЕ ЗАЯВКИ </w:t>
      </w:r>
      <w:r w:rsidRPr="00051B69">
        <w:rPr>
          <w:rFonts w:ascii="GHEA Grapalat" w:hAnsi="GHEA Grapalat"/>
          <w:b/>
        </w:rPr>
        <w:br/>
        <w:t xml:space="preserve">НА </w:t>
      </w:r>
      <w:r w:rsidR="004D0102">
        <w:rPr>
          <w:rFonts w:ascii="GHEA Grapalat" w:hAnsi="GHEA Grapalat"/>
          <w:b/>
        </w:rPr>
        <w:t>ЗАПРОС КОТИРОВОК</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7866E6E4"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t xml:space="preserve">               Настоящее Приглашение предоставляется в дополнение к объявлению </w:t>
      </w:r>
      <w:r w:rsidR="00C50A7C">
        <w:rPr>
          <w:rFonts w:ascii="GHEA Grapalat" w:hAnsi="GHEA Grapalat"/>
          <w:spacing w:val="-6"/>
        </w:rPr>
        <w:t xml:space="preserve">ОБ </w:t>
      </w:r>
      <w:r w:rsidR="004D0102">
        <w:rPr>
          <w:rFonts w:ascii="GHEA Grapalat" w:hAnsi="GHEA Grapalat"/>
          <w:spacing w:val="-6"/>
        </w:rPr>
        <w:t>запросе котировок</w:t>
      </w:r>
      <w:r w:rsidRPr="00051B69">
        <w:rPr>
          <w:rFonts w:ascii="GHEA Grapalat" w:hAnsi="GHEA Grapalat"/>
          <w:spacing w:val="-6"/>
        </w:rPr>
        <w:t xml:space="preserve">, проводимом под кодом </w:t>
      </w:r>
      <w:r w:rsidR="004D0102">
        <w:rPr>
          <w:rFonts w:ascii="GHEA Grapalat" w:hAnsi="GHEA Grapalat"/>
          <w:spacing w:val="-6"/>
        </w:rPr>
        <w:t>ԵՔ-ԳՀԽԾՁԲ-</w:t>
      </w:r>
      <w:r w:rsidR="00DD3CB5">
        <w:rPr>
          <w:rFonts w:ascii="GHEA Grapalat" w:hAnsi="GHEA Grapalat"/>
          <w:spacing w:val="-6"/>
        </w:rPr>
        <w:t>25/45</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44D5A25A"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B038ED">
        <w:rPr>
          <w:rFonts w:ascii="GHEA Grapalat" w:hAnsi="GHEA Grapalat"/>
          <w:b/>
          <w:bCs/>
          <w:i/>
          <w:iCs/>
          <w:sz w:val="20"/>
          <w:szCs w:val="20"/>
          <w:lang w:val="en-US"/>
        </w:rPr>
        <w:t>anahit</w:t>
      </w:r>
      <w:r w:rsidR="00B038ED" w:rsidRPr="00B038ED">
        <w:rPr>
          <w:rFonts w:ascii="GHEA Grapalat" w:hAnsi="GHEA Grapalat"/>
          <w:b/>
          <w:bCs/>
          <w:i/>
          <w:iCs/>
          <w:sz w:val="20"/>
          <w:szCs w:val="20"/>
        </w:rPr>
        <w:t>.</w:t>
      </w:r>
      <w:r w:rsidR="00B038ED">
        <w:rPr>
          <w:rFonts w:ascii="GHEA Grapalat" w:hAnsi="GHEA Grapalat"/>
          <w:b/>
          <w:bCs/>
          <w:i/>
          <w:iCs/>
          <w:sz w:val="20"/>
          <w:szCs w:val="20"/>
          <w:lang w:val="en-US"/>
        </w:rPr>
        <w:t>amirkhanyan</w:t>
      </w:r>
      <w:r w:rsidR="00C50A7C">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6DEF1224"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00B038ED" w:rsidRPr="00051B69">
        <w:rPr>
          <w:rFonts w:ascii="GHEA Grapalat" w:hAnsi="GHEA Grapalat"/>
          <w:b/>
          <w:bCs/>
        </w:rPr>
        <w:t xml:space="preserve">консалтинговых услуг </w:t>
      </w:r>
      <w:r w:rsidR="00DD3CB5" w:rsidRPr="00DD3CB5">
        <w:rPr>
          <w:rFonts w:ascii="GHEA Grapalat" w:hAnsi="GHEA Grapalat"/>
          <w:b/>
          <w:bCs/>
        </w:rPr>
        <w:t>по контролю качества строительства футбольного поля на территории, прилегающей к образовательному комплексу «Олимпос» в административном районе Норк-Мараш</w:t>
      </w:r>
      <w:r w:rsidR="00DD3CB5">
        <w:rPr>
          <w:rFonts w:ascii="GHEA Grapalat" w:hAnsi="GHEA Grapalat"/>
          <w:b/>
          <w:bCs/>
          <w:lang w:val="hy-AM"/>
        </w:rPr>
        <w:t xml:space="preserve"> </w:t>
      </w:r>
      <w:r w:rsidR="00E8682D" w:rsidRPr="00E8682D">
        <w:rPr>
          <w:rFonts w:ascii="GHEA Grapalat" w:hAnsi="GHEA Grapalat"/>
          <w:b/>
          <w:bCs/>
        </w:rPr>
        <w:t xml:space="preserve">города Еревана </w:t>
      </w:r>
      <w:r w:rsidRPr="00051B69">
        <w:rPr>
          <w:rFonts w:ascii="GHEA Grapalat" w:hAnsi="GHEA Grapalat"/>
        </w:rPr>
        <w:t xml:space="preserve">для нужд мэрии г. Еревана, которые сгруппированы в </w:t>
      </w:r>
      <w:r w:rsidR="003C01F2">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3" w:author="Vardan" w:date="2022-05-29T21:53:00Z"/>
        </w:trPr>
        <w:tc>
          <w:tcPr>
            <w:tcW w:w="1035" w:type="dxa"/>
            <w:vAlign w:val="center"/>
          </w:tcPr>
          <w:p w14:paraId="41662070" w14:textId="77777777" w:rsidR="00051B69" w:rsidRPr="00051B69" w:rsidRDefault="00051B69" w:rsidP="00051B69">
            <w:pPr>
              <w:widowControl w:val="0"/>
              <w:spacing w:after="120"/>
              <w:jc w:val="center"/>
              <w:rPr>
                <w:ins w:id="4"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5"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6" w:author="Vardan" w:date="2022-05-29T21:53:00Z"/>
                <w:rFonts w:ascii="GHEA Grapalat" w:hAnsi="GHEA Grapalat"/>
                <w:u w:val="single"/>
              </w:rPr>
            </w:pPr>
          </w:p>
        </w:tc>
      </w:tr>
      <w:tr w:rsidR="00051B69" w:rsidRPr="00051B69" w14:paraId="61CFFAF7" w14:textId="77777777" w:rsidTr="00EA35BC">
        <w:trPr>
          <w:jc w:val="center"/>
        </w:trPr>
        <w:tc>
          <w:tcPr>
            <w:tcW w:w="1035" w:type="dxa"/>
            <w:vAlign w:val="center"/>
          </w:tcPr>
          <w:p w14:paraId="3ACE4FB0" w14:textId="77777777" w:rsidR="00051B69" w:rsidRPr="00051B69" w:rsidRDefault="00051B69" w:rsidP="00051B69">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53A9D107" w14:textId="77777777" w:rsidR="00DD3CB5" w:rsidRDefault="00DD3CB5" w:rsidP="00DD3CB5">
            <w:pPr>
              <w:jc w:val="center"/>
              <w:rPr>
                <w:rFonts w:ascii="GHEA Grapalat" w:hAnsi="GHEA Grapalat"/>
                <w:sz w:val="20"/>
                <w:lang w:val="hy-AM"/>
              </w:rPr>
            </w:pPr>
          </w:p>
          <w:p w14:paraId="67200D44" w14:textId="77777777" w:rsidR="00DD3CB5" w:rsidRDefault="00DD3CB5" w:rsidP="00DD3CB5">
            <w:pPr>
              <w:jc w:val="center"/>
              <w:rPr>
                <w:rFonts w:ascii="GHEA Grapalat" w:hAnsi="GHEA Grapalat"/>
                <w:sz w:val="20"/>
                <w:lang w:val="hy-AM"/>
              </w:rPr>
            </w:pPr>
            <w:r w:rsidRPr="006B13BD">
              <w:rPr>
                <w:rFonts w:ascii="GHEA Grapalat" w:hAnsi="GHEA Grapalat"/>
                <w:sz w:val="20"/>
                <w:lang w:val="hy-AM"/>
              </w:rPr>
              <w:t>171330</w:t>
            </w:r>
          </w:p>
          <w:p w14:paraId="17D3D387" w14:textId="7AC15D2A" w:rsidR="00051B69" w:rsidRPr="00116E75" w:rsidRDefault="00051B69" w:rsidP="005C50E9">
            <w:pPr>
              <w:widowControl w:val="0"/>
              <w:spacing w:after="120"/>
              <w:jc w:val="center"/>
              <w:rPr>
                <w:rFonts w:ascii="GHEA Grapalat" w:hAnsi="GHEA Grapalat"/>
                <w:lang w:val="en-US"/>
              </w:rPr>
            </w:pPr>
          </w:p>
        </w:tc>
        <w:tc>
          <w:tcPr>
            <w:tcW w:w="6317" w:type="dxa"/>
            <w:vAlign w:val="center"/>
          </w:tcPr>
          <w:p w14:paraId="3466AB8C" w14:textId="578331B2" w:rsidR="00051B69" w:rsidRPr="00F00A0C" w:rsidRDefault="00051B69" w:rsidP="00051B69">
            <w:pPr>
              <w:widowControl w:val="0"/>
              <w:spacing w:after="120"/>
              <w:jc w:val="center"/>
              <w:rPr>
                <w:rFonts w:ascii="GHEA Grapalat" w:hAnsi="GHEA Grapalat"/>
              </w:rPr>
            </w:pPr>
            <w:r w:rsidRPr="003C01F2">
              <w:rPr>
                <w:rFonts w:ascii="GHEA Grapalat" w:hAnsi="GHEA Grapalat"/>
              </w:rPr>
              <w:t xml:space="preserve">Консалтинговые </w:t>
            </w:r>
            <w:r w:rsidR="00116E75" w:rsidRPr="003C01F2">
              <w:rPr>
                <w:rFonts w:ascii="GHEA Grapalat" w:hAnsi="GHEA Grapalat"/>
              </w:rPr>
              <w:t xml:space="preserve">услуги </w:t>
            </w:r>
            <w:r w:rsidR="00DD3CB5" w:rsidRPr="00DD3CB5">
              <w:rPr>
                <w:rFonts w:ascii="GHEA Grapalat" w:hAnsi="GHEA Grapalat"/>
              </w:rPr>
              <w:t>по контролю качества строительства футбольного поля на территории, прилегающей к образовательному комплексу «Олимпос» в административном районе Норк-Мараш</w:t>
            </w:r>
            <w:r w:rsidR="00DD3CB5">
              <w:rPr>
                <w:rFonts w:ascii="GHEA Grapalat" w:hAnsi="GHEA Grapalat"/>
                <w:lang w:val="hy-AM"/>
              </w:rPr>
              <w:t xml:space="preserve"> </w:t>
            </w:r>
            <w:r w:rsidR="00E8682D" w:rsidRPr="00E8682D">
              <w:rPr>
                <w:rFonts w:ascii="GHEA Grapalat" w:hAnsi="GHEA Grapalat"/>
              </w:rPr>
              <w:t>города Еревана</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Pr="006628B3"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FCCD6D9" w14:textId="77777777" w:rsidR="000B725A" w:rsidRPr="00704869" w:rsidRDefault="000B725A" w:rsidP="000B725A">
      <w:pPr>
        <w:widowControl w:val="0"/>
        <w:tabs>
          <w:tab w:val="left" w:pos="1134"/>
        </w:tabs>
        <w:spacing w:after="160"/>
        <w:ind w:firstLine="567"/>
        <w:jc w:val="both"/>
        <w:rPr>
          <w:rFonts w:ascii="GHEA Grapalat" w:hAnsi="GHEA Grapalat"/>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05AEAEB" w14:textId="77777777" w:rsidR="000B725A" w:rsidRDefault="000B725A" w:rsidP="000B725A">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1D1E6D1" w14:textId="6250060D" w:rsidR="00FA0212" w:rsidRDefault="00C87E2B" w:rsidP="00C87E2B">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Участником надлежащим образом должен быть выполнен минимум один аналогичный договор в течение года, со дня подачи заявки, и 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договора (или 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t xml:space="preserve">ранее заключенный договор (или договоры) услуг технического контроля качества 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0311BD14" w14:textId="6144F36C" w:rsidR="00116E75" w:rsidRPr="00116E75" w:rsidRDefault="006F091A" w:rsidP="00116E75">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должен быть задействован </w:t>
      </w:r>
      <w:r w:rsidR="00E8682D" w:rsidRPr="00E8682D">
        <w:rPr>
          <w:rFonts w:ascii="GHEA Grapalat" w:hAnsi="GHEA Grapalat"/>
          <w:b/>
          <w:bCs/>
        </w:rPr>
        <w:t>не менее 1 инженера-технического руководителя жилых, общественных и промышленных объектов.</w:t>
      </w:r>
    </w:p>
    <w:p w14:paraId="67B65724" w14:textId="151934F8" w:rsidR="00C761DB" w:rsidRPr="00116E75" w:rsidRDefault="00C761DB" w:rsidP="00116E75">
      <w:pPr>
        <w:widowControl w:val="0"/>
        <w:tabs>
          <w:tab w:val="left" w:pos="1134"/>
        </w:tabs>
        <w:spacing w:after="160" w:line="360" w:lineRule="auto"/>
        <w:ind w:firstLine="567"/>
        <w:jc w:val="both"/>
        <w:rPr>
          <w:rFonts w:ascii="GHEA Grapalat" w:hAnsi="GHEA Grapalat"/>
          <w:b/>
          <w:bCs/>
        </w:rPr>
      </w:pPr>
      <w:r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8B34272" w14:textId="1396693D"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4D0102">
        <w:rPr>
          <w:rFonts w:ascii="GHEA Grapalat" w:hAnsi="GHEA Grapalat"/>
          <w:sz w:val="24"/>
          <w:szCs w:val="24"/>
        </w:rPr>
        <w:t>ЗАПРОС КОТИРОВОК</w:t>
      </w:r>
      <w:r w:rsidRPr="009044F1">
        <w:rPr>
          <w:rFonts w:ascii="GHEA Grapalat" w:hAnsi="GHEA Grapalat"/>
          <w:sz w:val="24"/>
          <w:szCs w:val="24"/>
        </w:rPr>
        <w:t>.</w:t>
      </w:r>
    </w:p>
    <w:p w14:paraId="2008FBFD" w14:textId="0C72F28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6628B3">
        <w:rPr>
          <w:rFonts w:ascii="GHEA Grapalat" w:hAnsi="GHEA Grapalat"/>
          <w:b/>
          <w:bCs/>
          <w:sz w:val="24"/>
          <w:szCs w:val="24"/>
        </w:rPr>
        <w:t>10:00</w:t>
      </w:r>
      <w:r w:rsidR="00C428A0" w:rsidRPr="00C428A0">
        <w:rPr>
          <w:rFonts w:ascii="GHEA Grapalat" w:hAnsi="GHEA Grapalat"/>
          <w:b/>
          <w:bCs/>
          <w:sz w:val="24"/>
          <w:szCs w:val="24"/>
        </w:rPr>
        <w:t xml:space="preserve"> часов </w:t>
      </w:r>
      <w:r w:rsidR="00DD3CB5">
        <w:rPr>
          <w:rFonts w:ascii="GHEA Grapalat" w:hAnsi="GHEA Grapalat"/>
          <w:b/>
          <w:bCs/>
          <w:sz w:val="24"/>
          <w:szCs w:val="24"/>
        </w:rPr>
        <w:t>04.12.2025</w:t>
      </w:r>
      <w:r w:rsidR="006628B3">
        <w:rPr>
          <w:rFonts w:ascii="GHEA Grapalat" w:hAnsi="GHEA Grapalat"/>
          <w:b/>
          <w:bCs/>
          <w:sz w:val="24"/>
          <w:szCs w:val="24"/>
        </w:rPr>
        <w:t>г</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1408C841"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6628B3">
        <w:rPr>
          <w:rFonts w:ascii="GHEA Grapalat" w:hAnsi="GHEA Grapalat"/>
          <w:b/>
          <w:bCs/>
          <w:sz w:val="24"/>
          <w:szCs w:val="24"/>
        </w:rPr>
        <w:t>10:00</w:t>
      </w:r>
      <w:r w:rsidR="00206E88" w:rsidRPr="00206E88">
        <w:rPr>
          <w:rFonts w:ascii="GHEA Grapalat" w:hAnsi="GHEA Grapalat"/>
          <w:b/>
          <w:bCs/>
          <w:sz w:val="24"/>
          <w:szCs w:val="24"/>
        </w:rPr>
        <w:t xml:space="preserve"> часов </w:t>
      </w:r>
      <w:r w:rsidR="00DD3CB5">
        <w:rPr>
          <w:rFonts w:ascii="GHEA Grapalat" w:hAnsi="GHEA Grapalat"/>
          <w:b/>
          <w:bCs/>
          <w:sz w:val="24"/>
          <w:szCs w:val="24"/>
        </w:rPr>
        <w:t>04.12.2025</w:t>
      </w:r>
      <w:r w:rsidR="006628B3">
        <w:rPr>
          <w:rFonts w:ascii="GHEA Grapalat" w:hAnsi="GHEA Grapalat"/>
          <w:b/>
          <w:bCs/>
          <w:sz w:val="24"/>
          <w:szCs w:val="24"/>
        </w:rPr>
        <w:t>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8"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BC6495" w14:textId="77777777" w:rsidR="00C87E2B" w:rsidRPr="00704869" w:rsidRDefault="00C87E2B" w:rsidP="00C87E2B">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Pr="006628B3"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200C024" w14:textId="2A99B1AF" w:rsidR="00C87E2B" w:rsidRPr="006628B3" w:rsidRDefault="00C87E2B" w:rsidP="00C87E2B">
      <w:pPr>
        <w:pStyle w:val="norm"/>
        <w:widowControl w:val="0"/>
        <w:tabs>
          <w:tab w:val="left" w:pos="1134"/>
        </w:tabs>
        <w:spacing w:after="160" w:line="240" w:lineRule="auto"/>
        <w:ind w:firstLine="567"/>
        <w:rPr>
          <w:rFonts w:ascii="GHEA Grapalat" w:hAnsi="GHEA Grapalat" w:cs="Sylfaen"/>
          <w:sz w:val="24"/>
          <w:szCs w:val="24"/>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9"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C8F7ACD" w14:textId="77777777" w:rsidR="00C87E2B" w:rsidRPr="006628B3" w:rsidRDefault="0068697B" w:rsidP="00C87E2B">
      <w:pPr>
        <w:widowControl w:val="0"/>
        <w:tabs>
          <w:tab w:val="left" w:pos="142"/>
        </w:tabs>
        <w:ind w:left="-360"/>
        <w:jc w:val="both"/>
        <w:rPr>
          <w:rFonts w:ascii="GHEA Grapalat" w:hAnsi="GHEA Grapalat" w:cs="Sylfaen"/>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w:t>
      </w:r>
    </w:p>
    <w:p w14:paraId="5A762A2F" w14:textId="40E8C30C" w:rsidR="00C87E2B" w:rsidRPr="00FE73AC" w:rsidRDefault="0068697B" w:rsidP="00C87E2B">
      <w:pPr>
        <w:widowControl w:val="0"/>
        <w:tabs>
          <w:tab w:val="left" w:pos="142"/>
        </w:tabs>
        <w:ind w:left="-360"/>
        <w:jc w:val="both"/>
        <w:rPr>
          <w:rFonts w:ascii="GHEA Grapalat" w:hAnsi="GHEA Grapalat" w:cs="Sylfaen"/>
        </w:rPr>
      </w:pPr>
      <w:r w:rsidRPr="007663F8">
        <w:rPr>
          <w:rFonts w:ascii="GHEA Grapalat" w:hAnsi="GHEA Grapalat" w:cs="Sylfaen"/>
        </w:rPr>
        <w:t xml:space="preserve"> </w:t>
      </w:r>
      <w:r w:rsidR="00C87E2B" w:rsidRPr="00FE73AC">
        <w:rPr>
          <w:rFonts w:ascii="GHEA Grapalat" w:hAnsi="GHEA Grapalat" w:cs="Sylfaen"/>
        </w:rPr>
        <w:t>-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23D34B4" w14:textId="77777777" w:rsidR="00C87E2B" w:rsidRPr="00704869" w:rsidRDefault="00C87E2B" w:rsidP="00C87E2B">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61759C76" w14:textId="011B98E3" w:rsidR="0068697B" w:rsidRPr="007663F8" w:rsidRDefault="0068697B" w:rsidP="007663F8">
      <w:pPr>
        <w:widowControl w:val="0"/>
        <w:tabs>
          <w:tab w:val="left" w:pos="142"/>
        </w:tabs>
        <w:ind w:left="-360"/>
        <w:jc w:val="both"/>
        <w:rPr>
          <w:rFonts w:ascii="GHEA Grapalat" w:hAnsi="GHEA Grapalat"/>
        </w:rPr>
      </w:pP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10"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F653D0A"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C50A7C">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1"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86FDC0"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4D0102">
        <w:rPr>
          <w:rFonts w:ascii="GHEA Grapalat" w:hAnsi="GHEA Grapalat"/>
          <w:b/>
        </w:rPr>
        <w:t>ЗАПРОС КОТИРОВОК</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14:paraId="63D07B52" w14:textId="14622E25"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D0102">
        <w:rPr>
          <w:rFonts w:ascii="GHEA Grapalat" w:hAnsi="GHEA Grapalat"/>
          <w:b/>
          <w:sz w:val="24"/>
          <w:szCs w:val="24"/>
        </w:rPr>
        <w:t>ԵՔ-ԳՀԽԾՁԲ-</w:t>
      </w:r>
      <w:r w:rsidR="00DD3CB5">
        <w:rPr>
          <w:rFonts w:ascii="GHEA Grapalat" w:hAnsi="GHEA Grapalat"/>
          <w:b/>
          <w:sz w:val="24"/>
          <w:szCs w:val="24"/>
        </w:rPr>
        <w:t>25/45</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1764048C"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4D0102">
        <w:rPr>
          <w:rFonts w:ascii="GHEA Grapalat" w:hAnsi="GHEA Grapalat"/>
          <w:sz w:val="24"/>
          <w:szCs w:val="24"/>
        </w:rPr>
        <w:t>запросе котировок</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75754883"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4D0102">
        <w:rPr>
          <w:rFonts w:ascii="GHEA Grapalat" w:hAnsi="GHEA Grapalat"/>
        </w:rPr>
        <w:t>ԵՔ-ԳՀԽԾՁԲ-</w:t>
      </w:r>
      <w:r w:rsidR="00DD3CB5">
        <w:rPr>
          <w:rFonts w:ascii="GHEA Grapalat" w:hAnsi="GHEA Grapalat"/>
        </w:rPr>
        <w:t>25/45</w:t>
      </w:r>
      <w:r>
        <w:rPr>
          <w:rFonts w:ascii="GHEA Grapalat" w:hAnsi="GHEA Grapalat"/>
        </w:rPr>
        <w:t xml:space="preserve"> </w:t>
      </w:r>
      <w:r w:rsidR="004D0102">
        <w:rPr>
          <w:rFonts w:ascii="GHEA Grapalat" w:hAnsi="GHEA Grapalat"/>
        </w:rPr>
        <w:t xml:space="preserve">запроса котировок </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56799349"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4D0102">
        <w:rPr>
          <w:rFonts w:ascii="GHEA Grapalat" w:hAnsi="GHEA Grapalat"/>
        </w:rPr>
        <w:t>ЗАПРОС КОТИРОВОК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4D0102">
        <w:rPr>
          <w:rFonts w:ascii="GHEA Grapalat" w:hAnsi="GHEA Grapalat"/>
        </w:rPr>
        <w:t>ԵՔ-ԳՀԽԾՁԲ-</w:t>
      </w:r>
      <w:r w:rsidR="00DD3CB5">
        <w:rPr>
          <w:rFonts w:ascii="GHEA Grapalat" w:hAnsi="GHEA Grapalat"/>
        </w:rPr>
        <w:t>25/45</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51206C4A"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4D0102">
        <w:rPr>
          <w:rFonts w:ascii="GHEA Grapalat" w:hAnsi="GHEA Grapalat"/>
        </w:rPr>
        <w:t>запросе котировок</w:t>
      </w:r>
      <w:r w:rsidR="00305944" w:rsidRPr="00F738FA">
        <w:rPr>
          <w:rFonts w:ascii="GHEA Grapalat" w:hAnsi="GHEA Grapalat"/>
        </w:rPr>
        <w:t xml:space="preserve"> </w:t>
      </w:r>
      <w:r w:rsidR="006B3E56" w:rsidRPr="00F738FA">
        <w:rPr>
          <w:rFonts w:ascii="GHEA Grapalat" w:hAnsi="GHEA Grapalat"/>
        </w:rPr>
        <w:t xml:space="preserve">под кодом </w:t>
      </w:r>
      <w:r w:rsidR="004D0102">
        <w:rPr>
          <w:rFonts w:ascii="GHEA Grapalat" w:hAnsi="GHEA Grapalat"/>
        </w:rPr>
        <w:t>ԵՔ-ԳՀԽԾՁԲ-</w:t>
      </w:r>
      <w:r w:rsidR="00DD3CB5">
        <w:rPr>
          <w:rFonts w:ascii="GHEA Grapalat" w:hAnsi="GHEA Grapalat"/>
        </w:rPr>
        <w:t>25/45</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2"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36237476"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4D0102">
        <w:rPr>
          <w:rFonts w:ascii="GHEA Grapalat" w:hAnsi="GHEA Grapalat"/>
        </w:rPr>
        <w:t>ЗАПРОС КОТИРОВОК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3"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360D6DFE"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D0102">
        <w:rPr>
          <w:rFonts w:ascii="GHEA Grapalat" w:hAnsi="GHEA Grapalat"/>
          <w:b/>
          <w:sz w:val="24"/>
          <w:szCs w:val="24"/>
        </w:rPr>
        <w:t>ԵՔ-ԳՀԽԾՁԲ-</w:t>
      </w:r>
      <w:r w:rsidR="00DD3CB5">
        <w:rPr>
          <w:rFonts w:ascii="GHEA Grapalat" w:hAnsi="GHEA Grapalat"/>
          <w:b/>
          <w:sz w:val="24"/>
          <w:szCs w:val="24"/>
        </w:rPr>
        <w:t>25/45</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1348A78B"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4D0102">
        <w:rPr>
          <w:rFonts w:ascii="GHEA Grapalat" w:hAnsi="GHEA Grapalat"/>
          <w:b/>
        </w:rPr>
        <w:t>ЗАПРОС КОТИРОВОК</w:t>
      </w:r>
    </w:p>
    <w:p w14:paraId="0DB29870" w14:textId="37B76810"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4D0102">
        <w:rPr>
          <w:rFonts w:ascii="GHEA Grapalat" w:hAnsi="GHEA Grapalat"/>
          <w:b/>
          <w:i w:val="0"/>
          <w:sz w:val="24"/>
          <w:szCs w:val="24"/>
        </w:rPr>
        <w:t>ԵՔ-ԳՀԽԾՁԲ-</w:t>
      </w:r>
      <w:r w:rsidR="00DD3CB5">
        <w:rPr>
          <w:rFonts w:ascii="GHEA Grapalat" w:hAnsi="GHEA Grapalat"/>
          <w:b/>
          <w:i w:val="0"/>
          <w:sz w:val="24"/>
          <w:szCs w:val="24"/>
        </w:rPr>
        <w:t>25/45</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DD3CB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DD3CB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DD3CB5"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DD3CB5"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DD3CB5"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DD3CB5"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5"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0A581ADF" w14:textId="316F87D9"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D0102">
        <w:rPr>
          <w:rFonts w:ascii="GHEA Grapalat" w:hAnsi="GHEA Grapalat"/>
          <w:b/>
          <w:sz w:val="24"/>
          <w:szCs w:val="24"/>
        </w:rPr>
        <w:t>ԵՔ-ԳՀԽԾՁԲ-</w:t>
      </w:r>
      <w:r w:rsidR="00DD3CB5">
        <w:rPr>
          <w:rFonts w:ascii="GHEA Grapalat" w:hAnsi="GHEA Grapalat"/>
          <w:b/>
          <w:sz w:val="24"/>
          <w:szCs w:val="24"/>
        </w:rPr>
        <w:t>25/45</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133706AC"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D0102">
        <w:rPr>
          <w:rFonts w:ascii="GHEA Grapalat" w:hAnsi="GHEA Grapalat"/>
          <w:spacing w:val="-6"/>
        </w:rPr>
        <w:t>ЗАПРОС КОТИРОВОК</w:t>
      </w:r>
      <w:r w:rsidRPr="005744FC">
        <w:rPr>
          <w:rFonts w:ascii="GHEA Grapalat" w:hAnsi="GHEA Grapalat"/>
          <w:spacing w:val="-6"/>
        </w:rPr>
        <w:t xml:space="preserve"> под кодом </w:t>
      </w:r>
      <w:r w:rsidR="004D0102">
        <w:rPr>
          <w:rFonts w:ascii="GHEA Grapalat" w:hAnsi="GHEA Grapalat"/>
          <w:spacing w:val="-6"/>
        </w:rPr>
        <w:t>ԵՔ-ԳՀԽԾՁԲ-</w:t>
      </w:r>
      <w:r w:rsidR="00DD3CB5">
        <w:rPr>
          <w:rFonts w:ascii="GHEA Grapalat" w:hAnsi="GHEA Grapalat"/>
          <w:spacing w:val="-6"/>
        </w:rPr>
        <w:t>25/45</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3D2166" w:rsidRPr="005744FC" w:rsidRDefault="003D2166" w:rsidP="00B46D58">
            <w:pPr>
              <w:widowControl w:val="0"/>
              <w:jc w:val="center"/>
              <w:rPr>
                <w:rFonts w:ascii="GHEA Grapalat" w:hAnsi="GHEA Grapalat"/>
                <w:sz w:val="20"/>
                <w:szCs w:val="20"/>
              </w:rPr>
            </w:pPr>
          </w:p>
        </w:tc>
      </w:tr>
      <w:tr w:rsidR="003D2166" w:rsidRPr="005744FC" w14:paraId="190589D0" w14:textId="77777777" w:rsidTr="003D216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79948647"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51F042B6"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tcPr>
          <w:p w14:paraId="093C0FC5"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035AF43"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06918E1C" w14:textId="77777777" w:rsidR="003D2166" w:rsidRPr="005744FC" w:rsidRDefault="003D2166" w:rsidP="00B46D58">
            <w:pPr>
              <w:widowControl w:val="0"/>
              <w:rPr>
                <w:rFonts w:ascii="GHEA Grapalat" w:hAnsi="GHEA Grapalat"/>
                <w:sz w:val="20"/>
                <w:szCs w:val="20"/>
              </w:rPr>
            </w:pPr>
          </w:p>
        </w:tc>
      </w:tr>
      <w:tr w:rsidR="003D2166" w:rsidRPr="005744FC" w14:paraId="63A9428A"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84A88A"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70425D8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tcPr>
          <w:p w14:paraId="3D0B8C2A"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F0D0C08"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32939AE0" w14:textId="77777777" w:rsidR="003D2166" w:rsidRPr="005744FC" w:rsidRDefault="003D2166" w:rsidP="00B46D58">
            <w:pPr>
              <w:widowControl w:val="0"/>
              <w:jc w:val="center"/>
              <w:rPr>
                <w:rFonts w:ascii="GHEA Grapalat" w:hAnsi="GHEA Grapalat"/>
                <w:sz w:val="20"/>
                <w:szCs w:val="20"/>
              </w:rPr>
            </w:pPr>
          </w:p>
        </w:tc>
      </w:tr>
      <w:tr w:rsidR="003D2166" w:rsidRPr="005744FC" w14:paraId="1F1DEBD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F6A86B1"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4BE16FB"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tcPr>
          <w:p w14:paraId="6B847D90"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4D1EA1C"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140F0420" w14:textId="77777777" w:rsidR="003D2166" w:rsidRPr="005744FC" w:rsidRDefault="003D2166" w:rsidP="00B46D58">
            <w:pPr>
              <w:widowControl w:val="0"/>
              <w:jc w:val="center"/>
              <w:rPr>
                <w:rFonts w:ascii="GHEA Grapalat" w:hAnsi="GHEA Grapalat"/>
                <w:sz w:val="20"/>
                <w:szCs w:val="20"/>
              </w:rPr>
            </w:pPr>
          </w:p>
        </w:tc>
      </w:tr>
      <w:tr w:rsidR="003D2166" w:rsidRPr="005744FC" w14:paraId="5B3080D7" w14:textId="77777777" w:rsidTr="003D216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ED2AA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A8A7EE4" w14:textId="77777777" w:rsidR="003D2166" w:rsidRPr="005744FC" w:rsidRDefault="003D2166"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2E32E771" w14:textId="77777777" w:rsidR="003D2166" w:rsidRPr="005744FC" w:rsidRDefault="003D2166"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1E5A234" w14:textId="77777777" w:rsidR="003D2166" w:rsidRPr="005744FC" w:rsidRDefault="003D2166"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vAlign w:val="center"/>
          </w:tcPr>
          <w:p w14:paraId="118CA206" w14:textId="77777777" w:rsidR="003D2166" w:rsidRPr="005744FC" w:rsidRDefault="003D2166" w:rsidP="00B46D58">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6"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60781ADF"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4D0102">
        <w:rPr>
          <w:rFonts w:ascii="GHEA Grapalat" w:hAnsi="GHEA Grapalat"/>
          <w:b/>
          <w:sz w:val="24"/>
          <w:szCs w:val="24"/>
        </w:rPr>
        <w:t>ԵՔ-ԳՀԽԾՁԲ-</w:t>
      </w:r>
      <w:r w:rsidR="00DD3CB5">
        <w:rPr>
          <w:rFonts w:ascii="GHEA Grapalat" w:hAnsi="GHEA Grapalat"/>
          <w:b/>
          <w:sz w:val="24"/>
          <w:szCs w:val="24"/>
        </w:rPr>
        <w:t>25/45</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7"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366CE9AC"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12" w:history="1">
        <w:r w:rsidR="00EC2210">
          <w:rPr>
            <w:rFonts w:ascii="GHEA Grapalat" w:hAnsi="GHEA Grapalat"/>
            <w:color w:val="0000FF"/>
            <w:sz w:val="20"/>
            <w:szCs w:val="20"/>
            <w:u w:val="single"/>
            <w:lang w:val="hy-AM" w:eastAsia="en-US" w:bidi="ar-SA"/>
          </w:rPr>
          <w:t>anahit.amirkhanyan</w:t>
        </w:r>
        <w:r w:rsidR="00C50A7C">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6B337CFF" w14:textId="5BEE14CD" w:rsidR="003C56A3" w:rsidRPr="00AD29CE" w:rsidRDefault="005F68FA" w:rsidP="003C56A3">
      <w:pPr>
        <w:jc w:val="right"/>
        <w:rPr>
          <w:rFonts w:ascii="GHEA Grapalat" w:hAnsi="GHEA Grapalat"/>
          <w:b/>
        </w:rPr>
      </w:pPr>
      <w:r>
        <w:rPr>
          <w:rFonts w:ascii="GHEA Grapalat" w:hAnsi="GHEA Grapalat"/>
          <w:i/>
        </w:rPr>
        <w:br w:type="page"/>
      </w:r>
      <w:r w:rsidR="003C56A3" w:rsidRPr="00AD29CE">
        <w:rPr>
          <w:rFonts w:ascii="GHEA Grapalat" w:hAnsi="GHEA Grapalat"/>
          <w:b/>
        </w:rPr>
        <w:t xml:space="preserve"> </w:t>
      </w:r>
    </w:p>
    <w:p w14:paraId="449C1B4C" w14:textId="73FC333B"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29253446"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4D0102">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4D0102">
        <w:rPr>
          <w:rFonts w:ascii="GHEA Grapalat" w:hAnsi="GHEA Grapalat"/>
          <w:b/>
          <w:sz w:val="24"/>
          <w:szCs w:val="24"/>
        </w:rPr>
        <w:t>ԵՔ-ԳՀԽԾՁԲ-</w:t>
      </w:r>
      <w:r w:rsidR="00DD3CB5">
        <w:rPr>
          <w:rFonts w:ascii="GHEA Grapalat" w:hAnsi="GHEA Grapalat"/>
          <w:b/>
          <w:sz w:val="24"/>
          <w:szCs w:val="24"/>
        </w:rPr>
        <w:t>25/45</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8"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9"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1008DA91"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C50A7C">
        <w:rPr>
          <w:rFonts w:ascii="GHEA Grapalat" w:hAnsi="GHEA Grapalat"/>
        </w:rPr>
        <w:t>20-</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068F78AD"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BD275A">
        <w:rPr>
          <w:rFonts w:ascii="GHEA Grapalat" w:hAnsi="GHEA Grapalat"/>
          <w:b/>
          <w:bCs/>
        </w:rPr>
        <w:t>3</w:t>
      </w:r>
      <w:r w:rsidRPr="003C56A3">
        <w:rPr>
          <w:rFonts w:ascii="GHEA Grapalat" w:hAnsi="GHEA Grapalat"/>
          <w:b/>
          <w:bCs/>
        </w:rPr>
        <w:t xml:space="preserve"> 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00AFCF52"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Pr>
          <w:rFonts w:ascii="GHEA Grapalat" w:hAnsi="GHEA Grapalat"/>
          <w:b/>
          <w:lang w:val="hy-AM"/>
        </w:rPr>
        <w:t>0.</w:t>
      </w:r>
      <w:r w:rsidR="00BD275A">
        <w:rPr>
          <w:rFonts w:ascii="GHEA Grapalat" w:hAnsi="GHEA Grapalat"/>
          <w:b/>
        </w:rPr>
        <w:t>18</w:t>
      </w:r>
      <w:r w:rsidRPr="003C56A3">
        <w:rPr>
          <w:rFonts w:ascii="GHEA Grapalat" w:hAnsi="GHEA Grapalat"/>
          <w:b/>
        </w:rPr>
        <w:t xml:space="preserve"> 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C50A7C" w:rsidRPr="00333CBB" w14:paraId="2B592209" w14:textId="77777777" w:rsidTr="008A34B4">
        <w:tc>
          <w:tcPr>
            <w:tcW w:w="2631" w:type="dxa"/>
          </w:tcPr>
          <w:p w14:paraId="7D2324D0"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4848466F"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17C2E85E" w14:textId="77777777" w:rsidR="00C50A7C" w:rsidRPr="00333CBB" w:rsidRDefault="00C50A7C" w:rsidP="008A34B4">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C50A7C" w:rsidRPr="00333CBB" w14:paraId="09BB5023" w14:textId="77777777" w:rsidTr="008A34B4">
        <w:tc>
          <w:tcPr>
            <w:tcW w:w="2631" w:type="dxa"/>
          </w:tcPr>
          <w:p w14:paraId="157B7C7A"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3D63198E"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1DD8302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30066FC6" w14:textId="77777777" w:rsidTr="008A34B4">
        <w:tc>
          <w:tcPr>
            <w:tcW w:w="2631" w:type="dxa"/>
          </w:tcPr>
          <w:p w14:paraId="71FE02A3"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38B822B3"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0B17EDB2"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C50A7C" w:rsidRPr="00333CBB" w14:paraId="4A519EF7" w14:textId="77777777" w:rsidTr="008A34B4">
        <w:tc>
          <w:tcPr>
            <w:tcW w:w="2631" w:type="dxa"/>
          </w:tcPr>
          <w:p w14:paraId="01FADBEB" w14:textId="77777777" w:rsidR="00C50A7C" w:rsidRDefault="00C50A7C" w:rsidP="008A34B4">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0FD389CF"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415A8FF6" w14:textId="77777777" w:rsidR="00C50A7C" w:rsidRPr="00552B23" w:rsidRDefault="00C50A7C" w:rsidP="008A34B4">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29734E" w:rsidRDefault="00D54B46" w:rsidP="00D54B46">
      <w:pPr>
        <w:widowControl w:val="0"/>
        <w:tabs>
          <w:tab w:val="left" w:pos="1134"/>
        </w:tabs>
        <w:spacing w:after="160" w:line="360" w:lineRule="auto"/>
        <w:ind w:firstLine="567"/>
        <w:jc w:val="both"/>
        <w:rPr>
          <w:rFonts w:ascii="GHEA Grapalat" w:hAnsi="GHEA Grapalat"/>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3DC0038" w14:textId="77777777" w:rsidR="00C87E2B" w:rsidRPr="00AD29CE" w:rsidRDefault="00C87E2B" w:rsidP="00C87E2B">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357D0297" w14:textId="1A7C09D1" w:rsidR="00C50A7C" w:rsidRDefault="00C50A7C" w:rsidP="00405734">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7.16. </w:t>
      </w:r>
      <w:r w:rsidRPr="0048404D">
        <w:rPr>
          <w:rFonts w:ascii="GHEA Grapalat" w:hAnsi="GHEA Grapalat"/>
        </w:rPr>
        <w:t xml:space="preserve">Предусмотренные договором права и обязанности заказчика в порядке, установленном законодательством РА, </w:t>
      </w:r>
      <w:r w:rsidRPr="004A64D9">
        <w:rPr>
          <w:rFonts w:ascii="GHEA Grapalat" w:hAnsi="GHEA Grapalat"/>
        </w:rPr>
        <w:t xml:space="preserve">осуществляет аппарат руководителя административного </w:t>
      </w:r>
      <w:r w:rsidR="00CF6E8C">
        <w:rPr>
          <w:rFonts w:ascii="GHEA Grapalat" w:hAnsi="GHEA Grapalat"/>
        </w:rPr>
        <w:t xml:space="preserve">района </w:t>
      </w:r>
      <w:r w:rsidR="00DD3CB5" w:rsidRPr="00DD3CB5">
        <w:rPr>
          <w:rFonts w:ascii="GHEA Grapalat" w:hAnsi="GHEA Grapalat"/>
        </w:rPr>
        <w:t>Норк-Мараш</w:t>
      </w:r>
      <w:r w:rsidR="008F196A" w:rsidRPr="008F196A">
        <w:rPr>
          <w:rFonts w:ascii="GHEA Grapalat" w:hAnsi="GHEA Grapalat"/>
        </w:rPr>
        <w:t xml:space="preserve"> </w:t>
      </w:r>
      <w:r w:rsidR="00CF6E8C">
        <w:rPr>
          <w:rFonts w:ascii="GHEA Grapalat" w:hAnsi="GHEA Grapalat"/>
        </w:rPr>
        <w:t>города Еревана</w:t>
      </w:r>
      <w:r w:rsidRPr="004A64D9">
        <w:rPr>
          <w:rFonts w:ascii="GHEA Grapalat" w:hAnsi="GHEA Grapalat"/>
        </w:rPr>
        <w:t>.</w:t>
      </w:r>
    </w:p>
    <w:p w14:paraId="15F002E1" w14:textId="6DECEE40" w:rsidR="00D54B46" w:rsidRDefault="00D54B46" w:rsidP="00D54B46">
      <w:pPr>
        <w:widowControl w:val="0"/>
        <w:tabs>
          <w:tab w:val="left" w:pos="1276"/>
        </w:tabs>
        <w:spacing w:after="160" w:line="360" w:lineRule="auto"/>
        <w:ind w:firstLine="567"/>
        <w:jc w:val="both"/>
        <w:rPr>
          <w:rFonts w:ascii="GHEA Grapalat" w:hAnsi="GHEA Grapalat"/>
        </w:rPr>
      </w:pPr>
      <w:r w:rsidRPr="003C56A3">
        <w:rPr>
          <w:rFonts w:ascii="GHEA Grapalat" w:hAnsi="GHEA Grapalat"/>
        </w:rPr>
        <w:t>.</w:t>
      </w:r>
    </w:p>
    <w:p w14:paraId="3288FADA"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4"/>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5049"/>
        <w:gridCol w:w="1179"/>
        <w:gridCol w:w="1360"/>
        <w:gridCol w:w="824"/>
        <w:gridCol w:w="1820"/>
        <w:gridCol w:w="1887"/>
      </w:tblGrid>
      <w:tr w:rsidR="00D54B46" w:rsidRPr="00E40AC8" w14:paraId="1F88BC5B" w14:textId="77777777" w:rsidTr="00EA35BC">
        <w:trPr>
          <w:trHeight w:val="422"/>
          <w:jc w:val="center"/>
        </w:trPr>
        <w:tc>
          <w:tcPr>
            <w:tcW w:w="15845" w:type="dxa"/>
            <w:gridSpan w:val="8"/>
            <w:tcBorders>
              <w:top w:val="single" w:sz="4" w:space="0" w:color="auto"/>
              <w:left w:val="single" w:sz="4" w:space="0" w:color="auto"/>
              <w:bottom w:val="single" w:sz="4" w:space="0" w:color="auto"/>
              <w:right w:val="single" w:sz="4" w:space="0" w:color="auto"/>
            </w:tcBorders>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EA35BC">
        <w:trPr>
          <w:trHeight w:val="247"/>
          <w:jc w:val="center"/>
        </w:trPr>
        <w:tc>
          <w:tcPr>
            <w:tcW w:w="1880" w:type="dxa"/>
            <w:vMerge w:val="restart"/>
            <w:tcBorders>
              <w:top w:val="single" w:sz="4" w:space="0" w:color="auto"/>
              <w:left w:val="single" w:sz="4" w:space="0" w:color="auto"/>
              <w:bottom w:val="single" w:sz="4" w:space="0" w:color="auto"/>
              <w:right w:val="single" w:sz="4" w:space="0" w:color="auto"/>
            </w:tcBorders>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5049" w:type="dxa"/>
            <w:vMerge w:val="restart"/>
            <w:tcBorders>
              <w:top w:val="single" w:sz="4" w:space="0" w:color="auto"/>
              <w:left w:val="single" w:sz="4" w:space="0" w:color="auto"/>
              <w:bottom w:val="single" w:sz="4" w:space="0" w:color="auto"/>
              <w:right w:val="single" w:sz="4" w:space="0" w:color="auto"/>
            </w:tcBorders>
            <w:vAlign w:val="center"/>
          </w:tcPr>
          <w:p w14:paraId="3E1B3491" w14:textId="77777777" w:rsidR="00D54B46" w:rsidRPr="00BD275A" w:rsidRDefault="00D54B46" w:rsidP="00EA35BC">
            <w:pPr>
              <w:widowControl w:val="0"/>
              <w:spacing w:after="120"/>
              <w:jc w:val="center"/>
              <w:rPr>
                <w:rFonts w:ascii="GHEA Grapalat" w:hAnsi="GHEA Grapalat"/>
                <w:sz w:val="20"/>
              </w:rPr>
            </w:pPr>
            <w:r w:rsidRPr="00BD275A">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14:paraId="3DC42D7D" w14:textId="2398DAC2"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w:t>
            </w:r>
          </w:p>
        </w:tc>
        <w:tc>
          <w:tcPr>
            <w:tcW w:w="824" w:type="dxa"/>
            <w:vMerge w:val="restart"/>
            <w:tcBorders>
              <w:top w:val="single" w:sz="4" w:space="0" w:color="auto"/>
              <w:left w:val="single" w:sz="4" w:space="0" w:color="auto"/>
              <w:bottom w:val="single" w:sz="4" w:space="0" w:color="auto"/>
              <w:right w:val="single" w:sz="4" w:space="0" w:color="auto"/>
            </w:tcBorders>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3707" w:type="dxa"/>
            <w:gridSpan w:val="2"/>
            <w:tcBorders>
              <w:top w:val="single" w:sz="4" w:space="0" w:color="auto"/>
              <w:left w:val="single" w:sz="4" w:space="0" w:color="auto"/>
              <w:bottom w:val="single" w:sz="4" w:space="0" w:color="auto"/>
              <w:right w:val="single" w:sz="4" w:space="0" w:color="auto"/>
            </w:tcBorders>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EA35BC">
        <w:trPr>
          <w:trHeight w:val="501"/>
          <w:jc w:val="center"/>
        </w:trPr>
        <w:tc>
          <w:tcPr>
            <w:tcW w:w="1880" w:type="dxa"/>
            <w:vMerge/>
            <w:tcBorders>
              <w:top w:val="single" w:sz="4" w:space="0" w:color="auto"/>
              <w:left w:val="single" w:sz="4" w:space="0" w:color="auto"/>
              <w:bottom w:val="single" w:sz="4" w:space="0" w:color="auto"/>
              <w:right w:val="single" w:sz="4" w:space="0" w:color="auto"/>
            </w:tcBorders>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5049" w:type="dxa"/>
            <w:vMerge/>
            <w:tcBorders>
              <w:top w:val="single" w:sz="4" w:space="0" w:color="auto"/>
              <w:left w:val="single" w:sz="4" w:space="0" w:color="auto"/>
              <w:bottom w:val="single" w:sz="4" w:space="0" w:color="auto"/>
              <w:right w:val="single" w:sz="4" w:space="0" w:color="auto"/>
            </w:tcBorders>
            <w:vAlign w:val="center"/>
          </w:tcPr>
          <w:p w14:paraId="1E8C69C7" w14:textId="77777777" w:rsidR="00D54B46" w:rsidRPr="00BD275A" w:rsidRDefault="00D54B46" w:rsidP="00EA35BC">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4" w:type="dxa"/>
            <w:vMerge/>
            <w:tcBorders>
              <w:top w:val="single" w:sz="4" w:space="0" w:color="auto"/>
              <w:left w:val="single" w:sz="4" w:space="0" w:color="auto"/>
              <w:bottom w:val="single" w:sz="4" w:space="0" w:color="auto"/>
              <w:right w:val="single" w:sz="4" w:space="0" w:color="auto"/>
            </w:tcBorders>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1820" w:type="dxa"/>
            <w:tcBorders>
              <w:top w:val="single" w:sz="4" w:space="0" w:color="auto"/>
              <w:left w:val="single" w:sz="4" w:space="0" w:color="auto"/>
              <w:bottom w:val="single" w:sz="4" w:space="0" w:color="auto"/>
              <w:right w:val="single" w:sz="4" w:space="0" w:color="auto"/>
            </w:tcBorders>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1887" w:type="dxa"/>
            <w:tcBorders>
              <w:top w:val="single" w:sz="4" w:space="0" w:color="auto"/>
              <w:left w:val="single" w:sz="4" w:space="0" w:color="auto"/>
              <w:bottom w:val="single" w:sz="4" w:space="0" w:color="auto"/>
              <w:right w:val="single" w:sz="4" w:space="0" w:color="auto"/>
            </w:tcBorders>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DD3CB5" w:rsidRPr="00E40AC8" w14:paraId="2CECA8C6" w14:textId="77777777" w:rsidTr="00F9436E">
        <w:trPr>
          <w:trHeight w:val="501"/>
          <w:jc w:val="center"/>
        </w:trPr>
        <w:tc>
          <w:tcPr>
            <w:tcW w:w="1880" w:type="dxa"/>
            <w:vAlign w:val="center"/>
          </w:tcPr>
          <w:p w14:paraId="26FCC1C7" w14:textId="77777777" w:rsidR="00DD3CB5" w:rsidRDefault="00DD3CB5" w:rsidP="00DD3CB5">
            <w:pPr>
              <w:jc w:val="center"/>
              <w:rPr>
                <w:rFonts w:ascii="GHEA Grapalat" w:hAnsi="GHEA Grapalat"/>
                <w:sz w:val="20"/>
                <w:lang w:val="hy-AM"/>
              </w:rPr>
            </w:pPr>
          </w:p>
          <w:p w14:paraId="49A2C46A" w14:textId="77777777" w:rsidR="00DD3CB5" w:rsidRPr="00453E01" w:rsidRDefault="00DD3CB5" w:rsidP="00DD3CB5">
            <w:pPr>
              <w:jc w:val="center"/>
              <w:rPr>
                <w:rFonts w:ascii="GHEA Grapalat" w:hAnsi="GHEA Grapalat"/>
                <w:sz w:val="20"/>
                <w:lang w:val="hy-AM"/>
              </w:rPr>
            </w:pPr>
            <w:r>
              <w:rPr>
                <w:rFonts w:ascii="GHEA Grapalat" w:hAnsi="GHEA Grapalat"/>
                <w:sz w:val="20"/>
                <w:lang w:val="hy-AM"/>
              </w:rPr>
              <w:t>1</w:t>
            </w:r>
          </w:p>
        </w:tc>
        <w:tc>
          <w:tcPr>
            <w:tcW w:w="1846" w:type="dxa"/>
            <w:vAlign w:val="center"/>
          </w:tcPr>
          <w:p w14:paraId="08F33130" w14:textId="77777777" w:rsidR="00DD3CB5" w:rsidRDefault="00DD3CB5" w:rsidP="00DD3CB5">
            <w:pPr>
              <w:spacing w:after="300"/>
              <w:jc w:val="center"/>
              <w:rPr>
                <w:rFonts w:ascii="Helvetica" w:hAnsi="Helvetica" w:cs="Helvetica"/>
                <w:color w:val="403931"/>
                <w:sz w:val="21"/>
                <w:szCs w:val="21"/>
              </w:rPr>
            </w:pPr>
            <w:r>
              <w:rPr>
                <w:rFonts w:ascii="Helvetica" w:hAnsi="Helvetica" w:cs="Helvetica"/>
                <w:color w:val="403931"/>
                <w:sz w:val="21"/>
                <w:szCs w:val="21"/>
              </w:rPr>
              <w:br/>
            </w:r>
            <w:r>
              <w:rPr>
                <w:rStyle w:val="ng-binding"/>
                <w:rFonts w:ascii="Helvetica" w:hAnsi="Helvetica" w:cs="Helvetica"/>
                <w:color w:val="403931"/>
                <w:sz w:val="21"/>
                <w:szCs w:val="21"/>
              </w:rPr>
              <w:t>71351540/543</w:t>
            </w:r>
          </w:p>
          <w:p w14:paraId="0455EE2E" w14:textId="2DCF68C6" w:rsidR="00DD3CB5" w:rsidRPr="00E80AEE" w:rsidRDefault="00DD3CB5" w:rsidP="00DD3CB5">
            <w:pPr>
              <w:ind w:left="145" w:hanging="145"/>
              <w:jc w:val="center"/>
              <w:rPr>
                <w:rFonts w:ascii="GHEA Grapalat" w:hAnsi="GHEA Grapalat"/>
                <w:sz w:val="18"/>
                <w:szCs w:val="18"/>
                <w:lang w:val="hy-AM"/>
              </w:rPr>
            </w:pPr>
          </w:p>
        </w:tc>
        <w:tc>
          <w:tcPr>
            <w:tcW w:w="5049" w:type="dxa"/>
            <w:tcBorders>
              <w:top w:val="single" w:sz="4" w:space="0" w:color="auto"/>
              <w:left w:val="single" w:sz="4" w:space="0" w:color="auto"/>
              <w:bottom w:val="single" w:sz="4" w:space="0" w:color="auto"/>
              <w:right w:val="single" w:sz="4" w:space="0" w:color="auto"/>
            </w:tcBorders>
          </w:tcPr>
          <w:p w14:paraId="5F9811C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Техническое описание</w:t>
            </w:r>
          </w:p>
          <w:p w14:paraId="67EF4B2C"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Общих требований к обслуживанию:</w:t>
            </w:r>
          </w:p>
          <w:p w14:paraId="6223BA30"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0FAAB029"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2234DDE0"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3. Основными обязанностями исполнителя технического надзора являются:</w:t>
            </w:r>
          </w:p>
          <w:p w14:paraId="6130B111"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2405B916"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0A9A47A7"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5BBB9028"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проверять и утверждать рабочие и исполнительные документы, подготовленные Подрядчиком,</w:t>
            </w:r>
          </w:p>
          <w:p w14:paraId="45963B1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2F6635D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7F2CCB20"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74799025"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p>
          <w:p w14:paraId="769BCFA7"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527A2F61"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347883DD"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0E679725"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371E2276"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измерить работы, которые должны быть выполнены по указанию Заказчика.</w:t>
            </w:r>
          </w:p>
          <w:p w14:paraId="1A1CCF4D"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5E498CEB"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Требования к отчетности: 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46B00C4E"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6AD4EC9E"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058652E7"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 Техническое описание</w:t>
            </w:r>
          </w:p>
          <w:p w14:paraId="0D2711CE"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Общих требований к обслуживанию:</w:t>
            </w:r>
          </w:p>
          <w:p w14:paraId="2EE2D3EB"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p>
          <w:p w14:paraId="4EE8AE2B"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14:paraId="4F6E929E"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3. Основными обязанностями исполнителя технического надзора  являются:</w:t>
            </w:r>
          </w:p>
          <w:p w14:paraId="5FFB9FEC"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периодически фотографировать состояние объекта строительства от начала до конца строительства;</w:t>
            </w:r>
          </w:p>
          <w:p w14:paraId="5333097C"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обеспечить соответствие  выполняемых  работ  условиям контрактного соглашения, строительным нормам и правилам,</w:t>
            </w:r>
          </w:p>
          <w:p w14:paraId="67FFB156"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14:paraId="57432188"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проверять и утверждать рабочие и исполнительные документы, подготовленные Подрядчиком,</w:t>
            </w:r>
          </w:p>
          <w:p w14:paraId="456A50D2"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14:paraId="1AAB7024"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14:paraId="3DF9E57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14:paraId="36E54F57"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 • предлагать те действия, которые будут необходимы для сохранения рабочего графика в случае возникновения проблем во время строительства;</w:t>
            </w:r>
          </w:p>
          <w:p w14:paraId="1621842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p>
          <w:p w14:paraId="1ED804A5"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14:paraId="6036E90F"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проводить измерения объемов работ и участвовать в составлении и утверждении исполнительных документов,</w:t>
            </w:r>
          </w:p>
          <w:p w14:paraId="3597CA5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14:paraId="1B3AB9BC"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измерить работы, которые должны быть выполнены по указанию Заказчика.</w:t>
            </w:r>
          </w:p>
          <w:p w14:paraId="36F42F5F"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14:paraId="50CA33B1"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Требования к отчетности: 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14:paraId="782DE184"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14:paraId="13318B74"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14:paraId="6EBF966A" w14:textId="77777777" w:rsidR="00DD3CB5" w:rsidRPr="00DD3CB5" w:rsidRDefault="00DD3CB5" w:rsidP="00DD3CB5">
            <w:pPr>
              <w:snapToGrid w:val="0"/>
              <w:ind w:firstLine="34"/>
              <w:jc w:val="both"/>
              <w:rPr>
                <w:rFonts w:ascii="GHEA Grapalat" w:hAnsi="GHEA Grapalat"/>
                <w:bCs/>
                <w:sz w:val="20"/>
                <w:szCs w:val="20"/>
              </w:rPr>
            </w:pPr>
            <w:r w:rsidRPr="00DD3CB5">
              <w:rPr>
                <w:rFonts w:ascii="GHEA Grapalat" w:hAnsi="GHEA Grapalat"/>
                <w:bCs/>
                <w:sz w:val="20"/>
                <w:szCs w:val="20"/>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14:paraId="46FA3FF7" w14:textId="77777777" w:rsidR="00DD3CB5" w:rsidRPr="00DD3CB5" w:rsidRDefault="00DD3CB5" w:rsidP="00DD3CB5">
            <w:pPr>
              <w:snapToGrid w:val="0"/>
              <w:ind w:firstLine="34"/>
              <w:jc w:val="both"/>
              <w:rPr>
                <w:rFonts w:ascii="GHEA Grapalat" w:hAnsi="GHEA Grapalat"/>
                <w:b/>
                <w:bCs/>
                <w:sz w:val="20"/>
                <w:szCs w:val="20"/>
              </w:rPr>
            </w:pPr>
            <w:r w:rsidRPr="00DD3CB5">
              <w:rPr>
                <w:rFonts w:ascii="GHEA Grapalat" w:hAnsi="GHEA Grapalat"/>
                <w:b/>
                <w:bCs/>
                <w:sz w:val="20"/>
                <w:szCs w:val="20"/>
              </w:rPr>
              <w:t>Участник должен иметь лицензию 3-ий класса на осуществление деятельности по техническому контролю качества в следующих областях градостроительства:</w:t>
            </w:r>
          </w:p>
          <w:p w14:paraId="47AE19A5" w14:textId="0974D075" w:rsidR="00DD3CB5" w:rsidRPr="00B038ED" w:rsidRDefault="00DD3CB5" w:rsidP="00DD3CB5">
            <w:pPr>
              <w:snapToGrid w:val="0"/>
              <w:ind w:firstLine="34"/>
              <w:jc w:val="both"/>
              <w:rPr>
                <w:rFonts w:ascii="GHEA Grapalat" w:hAnsi="GHEA Grapalat"/>
                <w:bCs/>
                <w:sz w:val="20"/>
                <w:szCs w:val="20"/>
              </w:rPr>
            </w:pPr>
            <w:r w:rsidRPr="00DD3CB5">
              <w:rPr>
                <w:rFonts w:ascii="GHEA Grapalat" w:hAnsi="GHEA Grapalat"/>
                <w:b/>
                <w:bCs/>
                <w:sz w:val="20"/>
                <w:szCs w:val="20"/>
              </w:rPr>
              <w:t>1) жилые (за исключением индивидуальных жилых домов, гаражей, подсобных зданий, возведенных в некоммерческих целях), общественные и промышленные здания</w:t>
            </w:r>
          </w:p>
        </w:tc>
        <w:tc>
          <w:tcPr>
            <w:tcW w:w="1179" w:type="dxa"/>
            <w:tcBorders>
              <w:top w:val="single" w:sz="4" w:space="0" w:color="auto"/>
              <w:left w:val="single" w:sz="4" w:space="0" w:color="auto"/>
              <w:bottom w:val="single" w:sz="4" w:space="0" w:color="auto"/>
              <w:right w:val="single" w:sz="4" w:space="0" w:color="auto"/>
            </w:tcBorders>
            <w:vAlign w:val="center"/>
          </w:tcPr>
          <w:p w14:paraId="7D1AA5C8" w14:textId="77777777" w:rsidR="00DD3CB5" w:rsidRPr="00E40AC8" w:rsidRDefault="00DD3CB5" w:rsidP="00DD3CB5">
            <w:pPr>
              <w:widowControl w:val="0"/>
              <w:spacing w:after="120"/>
              <w:jc w:val="center"/>
              <w:rPr>
                <w:rFonts w:ascii="GHEA Grapalat" w:hAnsi="GHEA Grapalat"/>
                <w:sz w:val="20"/>
              </w:rPr>
            </w:pPr>
            <w:r w:rsidRPr="00A96B2A">
              <w:rPr>
                <w:rFonts w:ascii="GHEA Grapalat" w:hAnsi="GHEA Grapalat"/>
                <w:sz w:val="20"/>
              </w:rPr>
              <w:t>драм</w:t>
            </w:r>
          </w:p>
        </w:tc>
        <w:tc>
          <w:tcPr>
            <w:tcW w:w="1360" w:type="dxa"/>
            <w:tcBorders>
              <w:top w:val="single" w:sz="4" w:space="0" w:color="auto"/>
              <w:left w:val="single" w:sz="4" w:space="0" w:color="auto"/>
              <w:bottom w:val="single" w:sz="4" w:space="0" w:color="auto"/>
              <w:right w:val="single" w:sz="4" w:space="0" w:color="auto"/>
            </w:tcBorders>
            <w:vAlign w:val="center"/>
          </w:tcPr>
          <w:p w14:paraId="0256D781" w14:textId="1CD1E2F6" w:rsidR="00DD3CB5" w:rsidRPr="00F65207" w:rsidRDefault="00DD3CB5" w:rsidP="00DD3CB5">
            <w:pPr>
              <w:widowControl w:val="0"/>
              <w:spacing w:after="120"/>
              <w:jc w:val="center"/>
              <w:rPr>
                <w:rFonts w:ascii="GHEA Grapalat" w:hAnsi="GHEA Grapalat"/>
                <w:sz w:val="20"/>
                <w:lang w:val="en-US"/>
              </w:rPr>
            </w:pPr>
          </w:p>
        </w:tc>
        <w:tc>
          <w:tcPr>
            <w:tcW w:w="824" w:type="dxa"/>
            <w:tcBorders>
              <w:top w:val="single" w:sz="4" w:space="0" w:color="auto"/>
              <w:left w:val="single" w:sz="4" w:space="0" w:color="auto"/>
              <w:bottom w:val="single" w:sz="4" w:space="0" w:color="auto"/>
              <w:right w:val="single" w:sz="4" w:space="0" w:color="auto"/>
            </w:tcBorders>
            <w:vAlign w:val="center"/>
          </w:tcPr>
          <w:p w14:paraId="58962E6D" w14:textId="77777777" w:rsidR="00DD3CB5" w:rsidRPr="00E40AC8" w:rsidRDefault="00DD3CB5" w:rsidP="00DD3CB5">
            <w:pPr>
              <w:widowControl w:val="0"/>
              <w:spacing w:after="120"/>
              <w:jc w:val="center"/>
              <w:rPr>
                <w:rFonts w:ascii="GHEA Grapalat" w:hAnsi="GHEA Grapalat"/>
                <w:sz w:val="20"/>
              </w:rPr>
            </w:pPr>
            <w:r>
              <w:rPr>
                <w:rFonts w:ascii="GHEA Grapalat" w:hAnsi="GHEA Grapalat"/>
                <w:sz w:val="20"/>
              </w:rPr>
              <w:t>1</w:t>
            </w:r>
          </w:p>
        </w:tc>
        <w:tc>
          <w:tcPr>
            <w:tcW w:w="1820" w:type="dxa"/>
            <w:tcBorders>
              <w:top w:val="single" w:sz="4" w:space="0" w:color="auto"/>
              <w:left w:val="single" w:sz="4" w:space="0" w:color="auto"/>
              <w:bottom w:val="single" w:sz="4" w:space="0" w:color="auto"/>
              <w:right w:val="single" w:sz="4" w:space="0" w:color="auto"/>
            </w:tcBorders>
            <w:vAlign w:val="center"/>
          </w:tcPr>
          <w:p w14:paraId="0D6BD602" w14:textId="22E31F9B" w:rsidR="00DD3CB5" w:rsidRPr="00697D07" w:rsidRDefault="00DD3CB5" w:rsidP="00DD3CB5">
            <w:pPr>
              <w:widowControl w:val="0"/>
              <w:spacing w:after="120"/>
              <w:jc w:val="center"/>
              <w:rPr>
                <w:rFonts w:ascii="GHEA Grapalat" w:hAnsi="GHEA Grapalat" w:cs="Calibri"/>
                <w:color w:val="000000"/>
                <w:sz w:val="16"/>
                <w:szCs w:val="16"/>
              </w:rPr>
            </w:pPr>
            <w:r w:rsidRPr="006B13BD">
              <w:rPr>
                <w:rFonts w:ascii="GHEA Grapalat" w:hAnsi="GHEA Grapalat"/>
                <w:sz w:val="18"/>
              </w:rPr>
              <w:t>Г</w:t>
            </w:r>
            <w:r w:rsidRPr="008E4B1F">
              <w:rPr>
                <w:rFonts w:ascii="GHEA Grapalat" w:hAnsi="GHEA Grapalat"/>
                <w:sz w:val="18"/>
              </w:rPr>
              <w:t>. Ереван, административный район Норк-Мараш</w:t>
            </w:r>
          </w:p>
        </w:tc>
        <w:tc>
          <w:tcPr>
            <w:tcW w:w="1887" w:type="dxa"/>
            <w:tcBorders>
              <w:top w:val="single" w:sz="4" w:space="0" w:color="auto"/>
              <w:left w:val="nil"/>
              <w:bottom w:val="single" w:sz="4" w:space="0" w:color="auto"/>
              <w:right w:val="single" w:sz="4" w:space="0" w:color="auto"/>
            </w:tcBorders>
            <w:vAlign w:val="center"/>
          </w:tcPr>
          <w:p w14:paraId="7CFDBA9A" w14:textId="02E69ACE" w:rsidR="00DD3CB5" w:rsidRPr="005160AB" w:rsidRDefault="00DD3CB5" w:rsidP="00DD3CB5">
            <w:pPr>
              <w:widowControl w:val="0"/>
              <w:spacing w:after="120"/>
              <w:jc w:val="center"/>
              <w:rPr>
                <w:rFonts w:ascii="GHEA Grapalat" w:hAnsi="GHEA Grapalat"/>
                <w:sz w:val="20"/>
              </w:rPr>
            </w:pPr>
            <w:r w:rsidRPr="008E4B1F">
              <w:rPr>
                <w:rFonts w:ascii="GHEA Grapalat" w:hAnsi="GHEA Grapalat" w:cs="Calibri"/>
                <w:color w:val="000000"/>
                <w:sz w:val="16"/>
                <w:szCs w:val="16"/>
              </w:rPr>
              <w:t>Договор вступает в силу с даты ратификации договора купли-продажи строительных работ и действует одновременно с выполнением строительных работ.</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Приложение № 2</w:t>
      </w:r>
    </w:p>
    <w:p w14:paraId="72EDBD0C"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768"/>
        <w:gridCol w:w="616"/>
        <w:gridCol w:w="734"/>
        <w:gridCol w:w="706"/>
        <w:gridCol w:w="1363"/>
      </w:tblGrid>
      <w:tr w:rsidR="00D54B46" w:rsidRPr="00F412AC" w14:paraId="362EDA8D" w14:textId="77777777" w:rsidTr="00EA35BC">
        <w:trPr>
          <w:trHeight w:val="242"/>
          <w:jc w:val="center"/>
        </w:trPr>
        <w:tc>
          <w:tcPr>
            <w:tcW w:w="14349" w:type="dxa"/>
            <w:gridSpan w:val="16"/>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3"/>
            <w:vAlign w:val="center"/>
          </w:tcPr>
          <w:p w14:paraId="468DDA7B" w14:textId="77777777"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590455">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68"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16" w:type="dxa"/>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73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706"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63"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CF6E8C" w:rsidRPr="00F412AC" w14:paraId="2F969307" w14:textId="77777777" w:rsidTr="00590455">
        <w:trPr>
          <w:trHeight w:val="363"/>
          <w:jc w:val="center"/>
        </w:trPr>
        <w:tc>
          <w:tcPr>
            <w:tcW w:w="1207" w:type="dxa"/>
            <w:vAlign w:val="center"/>
          </w:tcPr>
          <w:p w14:paraId="73EFAA56" w14:textId="77777777" w:rsidR="00CF6E8C" w:rsidRDefault="00CF6E8C" w:rsidP="00CF6E8C">
            <w:pPr>
              <w:jc w:val="center"/>
              <w:rPr>
                <w:rFonts w:ascii="GHEA Grapalat" w:hAnsi="GHEA Grapalat"/>
                <w:sz w:val="20"/>
                <w:lang w:val="hy-AM"/>
              </w:rPr>
            </w:pPr>
          </w:p>
          <w:p w14:paraId="4C669AE1" w14:textId="77777777" w:rsidR="00CF6E8C" w:rsidRPr="00F566BF" w:rsidRDefault="00CF6E8C" w:rsidP="00CF6E8C">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17508A79" w14:textId="1AA54461" w:rsidR="00CF6E8C" w:rsidRPr="008F196A" w:rsidRDefault="00DD3CB5" w:rsidP="00CF6E8C">
            <w:pPr>
              <w:jc w:val="center"/>
              <w:rPr>
                <w:rFonts w:ascii="GHEA Grapalat" w:hAnsi="GHEA Grapalat"/>
                <w:sz w:val="20"/>
                <w:lang w:val="en-US"/>
              </w:rPr>
            </w:pPr>
            <w:r>
              <w:rPr>
                <w:rStyle w:val="ng-binding"/>
                <w:rFonts w:ascii="Helvetica" w:hAnsi="Helvetica" w:cs="Helvetica"/>
                <w:color w:val="403931"/>
                <w:sz w:val="21"/>
                <w:szCs w:val="21"/>
              </w:rPr>
              <w:t>71351540/543</w:t>
            </w:r>
          </w:p>
        </w:tc>
        <w:tc>
          <w:tcPr>
            <w:tcW w:w="2236" w:type="dxa"/>
            <w:tcBorders>
              <w:top w:val="single" w:sz="4" w:space="0" w:color="auto"/>
              <w:left w:val="single" w:sz="4" w:space="0" w:color="auto"/>
              <w:bottom w:val="single" w:sz="4" w:space="0" w:color="auto"/>
              <w:right w:val="single" w:sz="4" w:space="0" w:color="auto"/>
            </w:tcBorders>
          </w:tcPr>
          <w:p w14:paraId="07DD0A8B" w14:textId="5E2205AE" w:rsidR="00CF6E8C" w:rsidRPr="007A37C0" w:rsidRDefault="006628B3" w:rsidP="00CF6E8C">
            <w:pPr>
              <w:jc w:val="center"/>
              <w:rPr>
                <w:rFonts w:ascii="GHEA Grapalat" w:hAnsi="GHEA Grapalat"/>
                <w:sz w:val="20"/>
              </w:rPr>
            </w:pPr>
            <w:r w:rsidRPr="006628B3">
              <w:rPr>
                <w:rFonts w:ascii="GHEA Grapalat" w:hAnsi="GHEA Grapalat"/>
                <w:b/>
                <w:bCs/>
                <w:sz w:val="20"/>
              </w:rPr>
              <w:t xml:space="preserve">Консультационные услуги </w:t>
            </w:r>
            <w:r w:rsidR="00DD3CB5" w:rsidRPr="00DD3CB5">
              <w:rPr>
                <w:rFonts w:ascii="GHEA Grapalat" w:hAnsi="GHEA Grapalat"/>
                <w:b/>
                <w:bCs/>
                <w:sz w:val="20"/>
              </w:rPr>
              <w:t>по контролю качества строительства футбольного поля на территории, прилегающей к образовательному комплексу «Олимпос» в административном районе Норк-Мараш</w:t>
            </w:r>
            <w:r w:rsidRPr="006628B3">
              <w:rPr>
                <w:rFonts w:ascii="GHEA Grapalat" w:hAnsi="GHEA Grapalat"/>
                <w:b/>
                <w:bCs/>
                <w:sz w:val="20"/>
              </w:rPr>
              <w:t xml:space="preserve"> </w:t>
            </w:r>
          </w:p>
        </w:tc>
        <w:tc>
          <w:tcPr>
            <w:tcW w:w="682" w:type="dxa"/>
            <w:vAlign w:val="center"/>
          </w:tcPr>
          <w:p w14:paraId="45EA2E05" w14:textId="2F9E7D57" w:rsidR="00CF6E8C" w:rsidRPr="00A42C01" w:rsidRDefault="00CF6E8C" w:rsidP="00CF6E8C">
            <w:pPr>
              <w:widowControl w:val="0"/>
              <w:spacing w:after="120"/>
              <w:jc w:val="center"/>
              <w:rPr>
                <w:rFonts w:ascii="GHEA Grapalat" w:hAnsi="GHEA Grapalat"/>
                <w:sz w:val="20"/>
              </w:rPr>
            </w:pPr>
            <w:r w:rsidRPr="00F566BF">
              <w:rPr>
                <w:rFonts w:ascii="GHEA Grapalat" w:hAnsi="GHEA Grapalat"/>
                <w:sz w:val="20"/>
                <w:lang w:val="pt-BR"/>
              </w:rPr>
              <w:t>... %</w:t>
            </w:r>
          </w:p>
        </w:tc>
        <w:tc>
          <w:tcPr>
            <w:tcW w:w="813" w:type="dxa"/>
            <w:vAlign w:val="center"/>
          </w:tcPr>
          <w:p w14:paraId="43F44025" w14:textId="74D678BD" w:rsidR="00CF6E8C" w:rsidRPr="00F412AC" w:rsidRDefault="00CF6E8C" w:rsidP="00CF6E8C">
            <w:pPr>
              <w:widowControl w:val="0"/>
              <w:spacing w:after="120"/>
              <w:jc w:val="center"/>
              <w:rPr>
                <w:rFonts w:ascii="GHEA Grapalat" w:hAnsi="GHEA Grapalat"/>
                <w:sz w:val="16"/>
              </w:rPr>
            </w:pPr>
            <w:r w:rsidRPr="00F566BF">
              <w:rPr>
                <w:rFonts w:ascii="GHEA Grapalat" w:hAnsi="GHEA Grapalat"/>
                <w:sz w:val="20"/>
                <w:lang w:val="pt-BR"/>
              </w:rPr>
              <w:t>... %</w:t>
            </w:r>
          </w:p>
        </w:tc>
        <w:tc>
          <w:tcPr>
            <w:tcW w:w="563" w:type="dxa"/>
            <w:vAlign w:val="center"/>
          </w:tcPr>
          <w:p w14:paraId="0C4DAC7A" w14:textId="32E399DE"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9" w:type="dxa"/>
            <w:vAlign w:val="center"/>
          </w:tcPr>
          <w:p w14:paraId="1ADE806A" w14:textId="72B5655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94" w:type="dxa"/>
            <w:vAlign w:val="center"/>
          </w:tcPr>
          <w:p w14:paraId="64F12FE8" w14:textId="38B807CA" w:rsidR="00CF6E8C" w:rsidRPr="00F412AC" w:rsidRDefault="00CF6E8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566" w:type="dxa"/>
            <w:vAlign w:val="center"/>
          </w:tcPr>
          <w:p w14:paraId="13C7C97A" w14:textId="1A81FE76" w:rsidR="00CF6E8C" w:rsidRPr="00F412AC" w:rsidRDefault="00C156E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01" w:type="dxa"/>
            <w:vAlign w:val="center"/>
          </w:tcPr>
          <w:p w14:paraId="7288F9E6" w14:textId="4559A635" w:rsidR="00CF6E8C" w:rsidRPr="00F412AC" w:rsidRDefault="00C156EC" w:rsidP="00CF6E8C">
            <w:pPr>
              <w:widowControl w:val="0"/>
              <w:spacing w:after="120"/>
              <w:jc w:val="center"/>
              <w:rPr>
                <w:rFonts w:ascii="GHEA Grapalat" w:hAnsi="GHEA Grapalat" w:cs="Arial"/>
                <w:sz w:val="16"/>
              </w:rPr>
            </w:pPr>
            <w:r w:rsidRPr="00F566BF">
              <w:rPr>
                <w:rFonts w:ascii="GHEA Grapalat" w:hAnsi="GHEA Grapalat"/>
                <w:sz w:val="20"/>
                <w:lang w:val="pt-BR"/>
              </w:rPr>
              <w:t>... %</w:t>
            </w:r>
          </w:p>
        </w:tc>
        <w:tc>
          <w:tcPr>
            <w:tcW w:w="611" w:type="dxa"/>
            <w:vAlign w:val="center"/>
          </w:tcPr>
          <w:p w14:paraId="0BE7EFAF" w14:textId="0F7A85C9" w:rsidR="00CF6E8C" w:rsidRPr="00F412AC" w:rsidRDefault="007A37C0" w:rsidP="00CF6E8C">
            <w:pPr>
              <w:widowControl w:val="0"/>
              <w:spacing w:after="120"/>
              <w:jc w:val="center"/>
              <w:rPr>
                <w:rFonts w:ascii="GHEA Grapalat" w:hAnsi="GHEA Grapalat" w:cs="Arial"/>
                <w:sz w:val="16"/>
              </w:rPr>
            </w:pPr>
            <w:r>
              <w:rPr>
                <w:rFonts w:ascii="GHEA Grapalat" w:hAnsi="GHEA Grapalat"/>
                <w:sz w:val="20"/>
              </w:rPr>
              <w:t>...</w:t>
            </w:r>
            <w:r w:rsidR="00F65207" w:rsidRPr="0039418E">
              <w:rPr>
                <w:rFonts w:ascii="GHEA Grapalat" w:hAnsi="GHEA Grapalat"/>
                <w:sz w:val="20"/>
                <w:lang w:val="pt-BR"/>
              </w:rPr>
              <w:t>%</w:t>
            </w:r>
          </w:p>
        </w:tc>
        <w:tc>
          <w:tcPr>
            <w:tcW w:w="768" w:type="dxa"/>
            <w:vAlign w:val="center"/>
          </w:tcPr>
          <w:p w14:paraId="5BE2BB41" w14:textId="5276296C" w:rsidR="00CF6E8C" w:rsidRPr="00F412AC" w:rsidRDefault="006628B3" w:rsidP="00CF6E8C">
            <w:pPr>
              <w:widowControl w:val="0"/>
              <w:spacing w:after="120"/>
              <w:jc w:val="center"/>
              <w:rPr>
                <w:rFonts w:ascii="GHEA Grapalat" w:hAnsi="GHEA Grapalat" w:cs="Arial"/>
                <w:sz w:val="16"/>
              </w:rPr>
            </w:pPr>
            <w:r>
              <w:rPr>
                <w:rFonts w:ascii="GHEA Grapalat" w:hAnsi="GHEA Grapalat"/>
                <w:sz w:val="20"/>
                <w:lang w:val="pt-BR"/>
              </w:rPr>
              <w:t>...</w:t>
            </w:r>
            <w:r w:rsidR="00F65207" w:rsidRPr="0039418E">
              <w:rPr>
                <w:rFonts w:ascii="GHEA Grapalat" w:hAnsi="GHEA Grapalat"/>
                <w:sz w:val="20"/>
                <w:lang w:val="pt-BR"/>
              </w:rPr>
              <w:t>%</w:t>
            </w:r>
          </w:p>
        </w:tc>
        <w:tc>
          <w:tcPr>
            <w:tcW w:w="616" w:type="dxa"/>
            <w:vAlign w:val="center"/>
          </w:tcPr>
          <w:p w14:paraId="24368CAC" w14:textId="7D81D9DA" w:rsidR="00CF6E8C" w:rsidRPr="00F412AC" w:rsidRDefault="006628B3" w:rsidP="006628B3">
            <w:pPr>
              <w:widowControl w:val="0"/>
              <w:spacing w:after="120"/>
              <w:rPr>
                <w:rFonts w:ascii="GHEA Grapalat" w:hAnsi="GHEA Grapalat" w:cs="Arial"/>
                <w:sz w:val="16"/>
              </w:rPr>
            </w:pPr>
            <w:r>
              <w:rPr>
                <w:rFonts w:ascii="GHEA Grapalat" w:hAnsi="GHEA Grapalat"/>
                <w:sz w:val="20"/>
                <w:lang w:val="pt-BR"/>
              </w:rPr>
              <w:t>...</w:t>
            </w:r>
            <w:r w:rsidR="00CF6E8C" w:rsidRPr="0039418E">
              <w:rPr>
                <w:rFonts w:ascii="GHEA Grapalat" w:hAnsi="GHEA Grapalat"/>
                <w:sz w:val="20"/>
                <w:lang w:val="pt-BR"/>
              </w:rPr>
              <w:t>%</w:t>
            </w:r>
          </w:p>
        </w:tc>
        <w:tc>
          <w:tcPr>
            <w:tcW w:w="734" w:type="dxa"/>
            <w:vAlign w:val="center"/>
          </w:tcPr>
          <w:p w14:paraId="5BBF7714" w14:textId="2E665A8D" w:rsidR="00CF6E8C" w:rsidRPr="00F412AC" w:rsidRDefault="00DD3CB5" w:rsidP="00CF6E8C">
            <w:pPr>
              <w:widowControl w:val="0"/>
              <w:spacing w:after="120"/>
              <w:jc w:val="center"/>
              <w:rPr>
                <w:rFonts w:ascii="GHEA Grapalat" w:hAnsi="GHEA Grapalat" w:cs="Arial"/>
                <w:sz w:val="16"/>
              </w:rPr>
            </w:pPr>
            <w:r>
              <w:rPr>
                <w:rFonts w:ascii="GHEA Grapalat" w:hAnsi="GHEA Grapalat"/>
                <w:sz w:val="20"/>
                <w:lang w:val="pt-BR"/>
              </w:rPr>
              <w:t>...</w:t>
            </w:r>
            <w:r w:rsidR="00CF6E8C" w:rsidRPr="0039418E">
              <w:rPr>
                <w:rFonts w:ascii="GHEA Grapalat" w:hAnsi="GHEA Grapalat"/>
                <w:sz w:val="20"/>
                <w:lang w:val="pt-BR"/>
              </w:rPr>
              <w:t>%</w:t>
            </w:r>
          </w:p>
        </w:tc>
        <w:tc>
          <w:tcPr>
            <w:tcW w:w="706" w:type="dxa"/>
            <w:vAlign w:val="center"/>
          </w:tcPr>
          <w:p w14:paraId="5B4816E0" w14:textId="7BBC580F" w:rsidR="00CF6E8C" w:rsidRPr="00F412AC" w:rsidRDefault="00CF6E8C" w:rsidP="00CF6E8C">
            <w:pPr>
              <w:widowControl w:val="0"/>
              <w:spacing w:after="120"/>
              <w:jc w:val="center"/>
              <w:rPr>
                <w:rFonts w:ascii="GHEA Grapalat" w:hAnsi="GHEA Grapalat" w:cs="Arial"/>
                <w:sz w:val="16"/>
              </w:rPr>
            </w:pPr>
            <w:r w:rsidRPr="0039418E">
              <w:rPr>
                <w:rFonts w:ascii="GHEA Grapalat" w:hAnsi="GHEA Grapalat"/>
                <w:sz w:val="20"/>
                <w:lang w:val="pt-BR"/>
              </w:rPr>
              <w:t>100</w:t>
            </w:r>
            <w:bookmarkStart w:id="20" w:name="_GoBack"/>
            <w:bookmarkEnd w:id="20"/>
            <w:r w:rsidRPr="0039418E">
              <w:rPr>
                <w:rFonts w:ascii="GHEA Grapalat" w:hAnsi="GHEA Grapalat"/>
                <w:sz w:val="20"/>
                <w:lang w:val="pt-BR"/>
              </w:rPr>
              <w:t>%</w:t>
            </w:r>
          </w:p>
        </w:tc>
        <w:tc>
          <w:tcPr>
            <w:tcW w:w="1363" w:type="dxa"/>
            <w:vAlign w:val="center"/>
          </w:tcPr>
          <w:p w14:paraId="77A27CB1" w14:textId="0F0B119C" w:rsidR="00CF6E8C" w:rsidRPr="00F412AC" w:rsidRDefault="00CF6E8C" w:rsidP="00CF6E8C">
            <w:pPr>
              <w:widowControl w:val="0"/>
              <w:spacing w:after="120"/>
              <w:jc w:val="center"/>
              <w:rPr>
                <w:rFonts w:ascii="GHEA Grapalat" w:hAnsi="GHEA Grapalat"/>
                <w:b/>
                <w:sz w:val="16"/>
              </w:rPr>
            </w:pPr>
            <w:r w:rsidRPr="0039418E">
              <w:rPr>
                <w:rFonts w:ascii="GHEA Grapalat" w:hAnsi="GHEA Grapalat"/>
                <w:sz w:val="20"/>
                <w:lang w:val="pt-BR"/>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5"/>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8718A9" w14:textId="77777777" w:rsidR="000932CE" w:rsidRDefault="000932CE">
      <w:r>
        <w:separator/>
      </w:r>
    </w:p>
  </w:endnote>
  <w:endnote w:type="continuationSeparator" w:id="0">
    <w:p w14:paraId="04BC7CDA" w14:textId="77777777" w:rsidR="000932CE" w:rsidRDefault="00093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D3CB5">
          <w:rPr>
            <w:rFonts w:ascii="GHEA Grapalat" w:hAnsi="GHEA Grapalat"/>
            <w:noProof/>
            <w:sz w:val="24"/>
            <w:szCs w:val="24"/>
          </w:rPr>
          <w:t>78</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D3CB5">
          <w:rPr>
            <w:rFonts w:ascii="GHEA Grapalat" w:hAnsi="GHEA Grapalat"/>
            <w:noProof/>
            <w:sz w:val="24"/>
            <w:szCs w:val="24"/>
          </w:rPr>
          <w:t>80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5411F" w14:textId="77777777" w:rsidR="000932CE" w:rsidRDefault="000932CE">
      <w:r>
        <w:separator/>
      </w:r>
    </w:p>
  </w:footnote>
  <w:footnote w:type="continuationSeparator" w:id="0">
    <w:p w14:paraId="5A0E6299" w14:textId="77777777" w:rsidR="000932CE" w:rsidRDefault="000932CE">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6"/>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9"/>
  </w:num>
  <w:num w:numId="12">
    <w:abstractNumId w:val="32"/>
  </w:num>
  <w:num w:numId="13">
    <w:abstractNumId w:val="28"/>
  </w:num>
  <w:num w:numId="14">
    <w:abstractNumId w:val="14"/>
  </w:num>
  <w:num w:numId="15">
    <w:abstractNumId w:val="30"/>
  </w:num>
  <w:num w:numId="16">
    <w:abstractNumId w:val="15"/>
  </w:num>
  <w:num w:numId="17">
    <w:abstractNumId w:val="7"/>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8"/>
  </w:num>
  <w:num w:numId="24">
    <w:abstractNumId w:val="19"/>
  </w:num>
  <w:num w:numId="25">
    <w:abstractNumId w:val="13"/>
  </w:num>
  <w:num w:numId="26">
    <w:abstractNumId w:val="5"/>
  </w:num>
  <w:num w:numId="27">
    <w:abstractNumId w:val="4"/>
  </w:num>
  <w:num w:numId="28">
    <w:abstractNumId w:val="0"/>
  </w:num>
  <w:num w:numId="29">
    <w:abstractNumId w:val="10"/>
  </w:num>
  <w:num w:numId="30">
    <w:abstractNumId w:val="27"/>
  </w:num>
  <w:num w:numId="31">
    <w:abstractNumId w:val="24"/>
  </w:num>
  <w:num w:numId="32">
    <w:abstractNumId w:val="23"/>
  </w:num>
  <w:num w:numId="33">
    <w:abstractNumId w:val="31"/>
  </w:num>
  <w:num w:numId="34">
    <w:abstractNumId w:val="26"/>
  </w:num>
  <w:num w:numId="35">
    <w:abstractNumId w:val="2"/>
  </w:num>
  <w:num w:numId="36">
    <w:abstractNumId w:val="12"/>
  </w:num>
  <w:num w:numId="37">
    <w:abstractNumId w:val="29"/>
  </w:num>
  <w:num w:numId="38">
    <w:abstractNumId w:val="3"/>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43E2"/>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2CE"/>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A7D8B"/>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25A"/>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6E75"/>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039"/>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91F"/>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6B4A"/>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65B"/>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01E7"/>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734"/>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3B3F"/>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102"/>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303"/>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5766"/>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21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87AE4"/>
    <w:rsid w:val="005900F2"/>
    <w:rsid w:val="00590455"/>
    <w:rsid w:val="00590D1B"/>
    <w:rsid w:val="0059147F"/>
    <w:rsid w:val="0059159E"/>
    <w:rsid w:val="0059188B"/>
    <w:rsid w:val="005918A4"/>
    <w:rsid w:val="00592457"/>
    <w:rsid w:val="00592A50"/>
    <w:rsid w:val="00592F35"/>
    <w:rsid w:val="005939DE"/>
    <w:rsid w:val="00593B80"/>
    <w:rsid w:val="00593E76"/>
    <w:rsid w:val="00594C31"/>
    <w:rsid w:val="00594FEE"/>
    <w:rsid w:val="0059518B"/>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50E9"/>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6EBD"/>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28B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0F93"/>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6"/>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3E91"/>
    <w:rsid w:val="006C47F0"/>
    <w:rsid w:val="006C48F9"/>
    <w:rsid w:val="006C5117"/>
    <w:rsid w:val="006C679A"/>
    <w:rsid w:val="006C713E"/>
    <w:rsid w:val="006C7A9C"/>
    <w:rsid w:val="006C7FD7"/>
    <w:rsid w:val="006D0126"/>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66"/>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3B4E"/>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572"/>
    <w:rsid w:val="00772F69"/>
    <w:rsid w:val="00773485"/>
    <w:rsid w:val="00773580"/>
    <w:rsid w:val="0077364F"/>
    <w:rsid w:val="00773841"/>
    <w:rsid w:val="00773BD2"/>
    <w:rsid w:val="00774C67"/>
    <w:rsid w:val="0077504D"/>
    <w:rsid w:val="00775378"/>
    <w:rsid w:val="00775FAF"/>
    <w:rsid w:val="00776B50"/>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7C0"/>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B69B6"/>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00E"/>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5F5"/>
    <w:rsid w:val="007F6722"/>
    <w:rsid w:val="008013BF"/>
    <w:rsid w:val="008013DA"/>
    <w:rsid w:val="00801411"/>
    <w:rsid w:val="00801641"/>
    <w:rsid w:val="00801AC7"/>
    <w:rsid w:val="00802C55"/>
    <w:rsid w:val="008030B6"/>
    <w:rsid w:val="00803ED8"/>
    <w:rsid w:val="008040A9"/>
    <w:rsid w:val="0080437A"/>
    <w:rsid w:val="008055DB"/>
    <w:rsid w:val="00806645"/>
    <w:rsid w:val="00806EF0"/>
    <w:rsid w:val="00807178"/>
    <w:rsid w:val="0080777B"/>
    <w:rsid w:val="00807F1E"/>
    <w:rsid w:val="00807F3B"/>
    <w:rsid w:val="00807FD0"/>
    <w:rsid w:val="0081017B"/>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4FB0"/>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11BB"/>
    <w:rsid w:val="00842129"/>
    <w:rsid w:val="00842193"/>
    <w:rsid w:val="00842CDF"/>
    <w:rsid w:val="008435A4"/>
    <w:rsid w:val="008435DB"/>
    <w:rsid w:val="00843892"/>
    <w:rsid w:val="00844434"/>
    <w:rsid w:val="008444F1"/>
    <w:rsid w:val="00844DB0"/>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E7D68"/>
    <w:rsid w:val="008F050F"/>
    <w:rsid w:val="008F0732"/>
    <w:rsid w:val="008F0EB7"/>
    <w:rsid w:val="008F196A"/>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0E"/>
    <w:rsid w:val="00910F71"/>
    <w:rsid w:val="009112AD"/>
    <w:rsid w:val="009114A5"/>
    <w:rsid w:val="0091177E"/>
    <w:rsid w:val="00911F57"/>
    <w:rsid w:val="009123CA"/>
    <w:rsid w:val="00913798"/>
    <w:rsid w:val="00914B4A"/>
    <w:rsid w:val="00915104"/>
    <w:rsid w:val="00915337"/>
    <w:rsid w:val="009159DC"/>
    <w:rsid w:val="00915A97"/>
    <w:rsid w:val="00915E04"/>
    <w:rsid w:val="00915FE8"/>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075D"/>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D18"/>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0FE7"/>
    <w:rsid w:val="00AD11D1"/>
    <w:rsid w:val="00AD1BFE"/>
    <w:rsid w:val="00AD2081"/>
    <w:rsid w:val="00AD305B"/>
    <w:rsid w:val="00AD34C9"/>
    <w:rsid w:val="00AD364D"/>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8ED"/>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7B7"/>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140E"/>
    <w:rsid w:val="00BD275A"/>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6EC"/>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0EB"/>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A7C"/>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87E2B"/>
    <w:rsid w:val="00C90796"/>
    <w:rsid w:val="00C9153B"/>
    <w:rsid w:val="00C91F69"/>
    <w:rsid w:val="00C94323"/>
    <w:rsid w:val="00C9637F"/>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B7CE8"/>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E8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470"/>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CB5"/>
    <w:rsid w:val="00DD3E3D"/>
    <w:rsid w:val="00DD41E4"/>
    <w:rsid w:val="00DD4F48"/>
    <w:rsid w:val="00DD51F0"/>
    <w:rsid w:val="00DD56AA"/>
    <w:rsid w:val="00DD5CF9"/>
    <w:rsid w:val="00DD63C2"/>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2EB"/>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57CB"/>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085"/>
    <w:rsid w:val="00E7424B"/>
    <w:rsid w:val="00E74264"/>
    <w:rsid w:val="00E749B7"/>
    <w:rsid w:val="00E74BF6"/>
    <w:rsid w:val="00E74F86"/>
    <w:rsid w:val="00E7522C"/>
    <w:rsid w:val="00E752B6"/>
    <w:rsid w:val="00E7544B"/>
    <w:rsid w:val="00E758BE"/>
    <w:rsid w:val="00E765B7"/>
    <w:rsid w:val="00E77AD7"/>
    <w:rsid w:val="00E77EEE"/>
    <w:rsid w:val="00E805B6"/>
    <w:rsid w:val="00E80AEE"/>
    <w:rsid w:val="00E81D32"/>
    <w:rsid w:val="00E84171"/>
    <w:rsid w:val="00E8425F"/>
    <w:rsid w:val="00E84F82"/>
    <w:rsid w:val="00E8513D"/>
    <w:rsid w:val="00E85A49"/>
    <w:rsid w:val="00E861BF"/>
    <w:rsid w:val="00E862FA"/>
    <w:rsid w:val="00E86814"/>
    <w:rsid w:val="00E8682D"/>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AC6"/>
    <w:rsid w:val="00EB6B32"/>
    <w:rsid w:val="00EB6E54"/>
    <w:rsid w:val="00EB713D"/>
    <w:rsid w:val="00EB76D0"/>
    <w:rsid w:val="00EB797D"/>
    <w:rsid w:val="00EC00EF"/>
    <w:rsid w:val="00EC09B0"/>
    <w:rsid w:val="00EC165E"/>
    <w:rsid w:val="00EC1F0A"/>
    <w:rsid w:val="00EC2210"/>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A0C"/>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207"/>
    <w:rsid w:val="00F65659"/>
    <w:rsid w:val="00F65743"/>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CBE"/>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 w:type="character" w:customStyle="1" w:styleId="ng-binding">
    <w:name w:val="ng-binding"/>
    <w:basedOn w:val="DefaultParagraphFont"/>
    <w:rsid w:val="00DD3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8281490">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70755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962049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0147445">
      <w:bodyDiv w:val="1"/>
      <w:marLeft w:val="0"/>
      <w:marRight w:val="0"/>
      <w:marTop w:val="0"/>
      <w:marBottom w:val="0"/>
      <w:divBdr>
        <w:top w:val="none" w:sz="0" w:space="0" w:color="auto"/>
        <w:left w:val="none" w:sz="0" w:space="0" w:color="auto"/>
        <w:bottom w:val="none" w:sz="0" w:space="0" w:color="auto"/>
        <w:right w:val="none" w:sz="0" w:space="0" w:color="auto"/>
      </w:divBdr>
    </w:div>
    <w:div w:id="510460810">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4483582">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050685960">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9234043">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60116535">
      <w:bodyDiv w:val="1"/>
      <w:marLeft w:val="0"/>
      <w:marRight w:val="0"/>
      <w:marTop w:val="0"/>
      <w:marBottom w:val="0"/>
      <w:divBdr>
        <w:top w:val="none" w:sz="0" w:space="0" w:color="auto"/>
        <w:left w:val="none" w:sz="0" w:space="0" w:color="auto"/>
        <w:bottom w:val="none" w:sz="0" w:space="0" w:color="auto"/>
        <w:right w:val="none" w:sz="0" w:space="0" w:color="auto"/>
      </w:divBdr>
    </w:div>
    <w:div w:id="171246386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4538198">
      <w:bodyDiv w:val="1"/>
      <w:marLeft w:val="0"/>
      <w:marRight w:val="0"/>
      <w:marTop w:val="0"/>
      <w:marBottom w:val="0"/>
      <w:divBdr>
        <w:top w:val="none" w:sz="0" w:space="0" w:color="auto"/>
        <w:left w:val="none" w:sz="0" w:space="0" w:color="auto"/>
        <w:bottom w:val="none" w:sz="0" w:space="0" w:color="auto"/>
        <w:right w:val="none" w:sz="0" w:space="0" w:color="auto"/>
      </w:divBdr>
    </w:div>
    <w:div w:id="1988313344">
      <w:bodyDiv w:val="1"/>
      <w:marLeft w:val="0"/>
      <w:marRight w:val="0"/>
      <w:marTop w:val="0"/>
      <w:marBottom w:val="0"/>
      <w:divBdr>
        <w:top w:val="none" w:sz="0" w:space="0" w:color="auto"/>
        <w:left w:val="none" w:sz="0" w:space="0" w:color="auto"/>
        <w:bottom w:val="none" w:sz="0" w:space="0" w:color="auto"/>
        <w:right w:val="none" w:sz="0" w:space="0" w:color="auto"/>
      </w:divBdr>
    </w:div>
    <w:div w:id="19971502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2757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iam.grigoryan@yerevan.a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44A65-59D2-4BF9-B40F-4DB162645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3029</TotalTime>
  <Pages>83</Pages>
  <Words>18743</Words>
  <Characters>106837</Characters>
  <Application>Microsoft Office Word</Application>
  <DocSecurity>0</DocSecurity>
  <Lines>890</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125330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Sofa Khachatryan</cp:lastModifiedBy>
  <cp:revision>1907</cp:revision>
  <cp:lastPrinted>2018-02-16T07:12:00Z</cp:lastPrinted>
  <dcterms:created xsi:type="dcterms:W3CDTF">2019-10-28T07:04:00Z</dcterms:created>
  <dcterms:modified xsi:type="dcterms:W3CDTF">2025-11-26T07:38:00Z</dcterms:modified>
</cp:coreProperties>
</file>